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A9E6AE8" w14:textId="7A91EB1E" w:rsidR="00A64D30" w:rsidRPr="008C5981" w:rsidRDefault="00282A98">
      <w:pPr>
        <w:spacing w:line="480" w:lineRule="auto"/>
        <w:jc w:val="center"/>
        <w:rPr>
          <w:rFonts w:ascii="Arial" w:eastAsia="Times New Roman" w:hAnsi="Arial" w:cs="Arial"/>
          <w:b/>
          <w:color w:val="auto"/>
          <w:sz w:val="22"/>
          <w:szCs w:val="22"/>
          <w:shd w:val="clear" w:color="auto" w:fill="FFFFFF"/>
        </w:rPr>
      </w:pPr>
      <w:r w:rsidRPr="008C5981">
        <w:rPr>
          <w:rFonts w:ascii="Arial" w:eastAsia="Times New Roman" w:hAnsi="Arial" w:cs="Arial"/>
          <w:b/>
          <w:color w:val="auto"/>
          <w:sz w:val="22"/>
          <w:szCs w:val="22"/>
          <w:shd w:val="clear" w:color="auto" w:fill="FFFFFF"/>
        </w:rPr>
        <w:t>SUPPORTING INFORMATION</w:t>
      </w:r>
    </w:p>
    <w:p w14:paraId="4A77F94F" w14:textId="77777777" w:rsidR="00A64D30" w:rsidRPr="008C5981" w:rsidRDefault="00A64D30">
      <w:pPr>
        <w:spacing w:line="480" w:lineRule="auto"/>
        <w:jc w:val="center"/>
        <w:rPr>
          <w:color w:val="auto"/>
        </w:rPr>
      </w:pPr>
    </w:p>
    <w:p w14:paraId="6CD5393B" w14:textId="77777777" w:rsidR="00282A98" w:rsidRPr="008C5981" w:rsidRDefault="00FC7D7C" w:rsidP="00282A98">
      <w:pPr>
        <w:pStyle w:val="StandardWeb"/>
        <w:spacing w:after="0" w:line="480" w:lineRule="auto"/>
        <w:rPr>
          <w:rFonts w:ascii="Arial" w:hAnsi="Arial" w:cs="Arial"/>
          <w:b/>
          <w:color w:val="auto"/>
          <w:sz w:val="22"/>
          <w:szCs w:val="22"/>
          <w:lang w:val="en-GB"/>
        </w:rPr>
      </w:pPr>
      <w:r w:rsidRPr="008C5981">
        <w:rPr>
          <w:rFonts w:ascii="Arial" w:hAnsi="Arial" w:cs="Arial"/>
          <w:b/>
          <w:color w:val="auto"/>
          <w:sz w:val="22"/>
          <w:szCs w:val="22"/>
          <w:lang w:val="en-GB"/>
        </w:rPr>
        <w:t xml:space="preserve">FULL TITLE: </w:t>
      </w:r>
    </w:p>
    <w:p w14:paraId="4A7E5D7C" w14:textId="4B018ECF" w:rsidR="00282A98" w:rsidRPr="008C5981" w:rsidRDefault="00282A98" w:rsidP="00282A98">
      <w:pPr>
        <w:pStyle w:val="StandardWeb"/>
        <w:spacing w:after="0" w:line="480" w:lineRule="auto"/>
        <w:rPr>
          <w:rFonts w:ascii="Arial" w:hAnsi="Arial" w:cs="Arial"/>
          <w:b/>
          <w:color w:val="auto"/>
          <w:sz w:val="22"/>
          <w:szCs w:val="22"/>
          <w:lang w:val="en-US"/>
        </w:rPr>
      </w:pPr>
      <w:r w:rsidRPr="008C5981">
        <w:rPr>
          <w:rFonts w:ascii="Arial" w:hAnsi="Arial" w:cs="Arial"/>
          <w:b/>
          <w:color w:val="auto"/>
          <w:sz w:val="22"/>
          <w:szCs w:val="22"/>
          <w:lang w:val="en-US"/>
        </w:rPr>
        <w:t xml:space="preserve">Adipose Tissue ATGL Modifies the Cardiac </w:t>
      </w:r>
      <w:proofErr w:type="spellStart"/>
      <w:r w:rsidRPr="008C5981">
        <w:rPr>
          <w:rFonts w:ascii="Arial" w:hAnsi="Arial" w:cs="Arial"/>
          <w:b/>
          <w:color w:val="auto"/>
          <w:sz w:val="22"/>
          <w:szCs w:val="22"/>
          <w:lang w:val="en-US"/>
        </w:rPr>
        <w:t>Lipidome</w:t>
      </w:r>
      <w:proofErr w:type="spellEnd"/>
      <w:r w:rsidRPr="008C5981">
        <w:rPr>
          <w:rFonts w:ascii="Arial" w:hAnsi="Arial" w:cs="Arial"/>
          <w:b/>
          <w:color w:val="auto"/>
          <w:sz w:val="22"/>
          <w:szCs w:val="22"/>
          <w:lang w:val="en-US"/>
        </w:rPr>
        <w:t xml:space="preserve"> in Pressure-Overload-Induced Left Ventricular Failure</w:t>
      </w:r>
    </w:p>
    <w:p w14:paraId="77A419EC" w14:textId="568FAF05" w:rsidR="00A64D30" w:rsidRPr="008C5981" w:rsidRDefault="00A64D30">
      <w:pPr>
        <w:pStyle w:val="StandardWeb"/>
        <w:spacing w:before="280" w:line="480" w:lineRule="auto"/>
        <w:jc w:val="center"/>
        <w:rPr>
          <w:rFonts w:ascii="Arial" w:hAnsi="Arial" w:cs="Arial"/>
          <w:b/>
          <w:color w:val="auto"/>
          <w:sz w:val="22"/>
          <w:szCs w:val="22"/>
          <w:lang w:val="en-GB"/>
        </w:rPr>
      </w:pPr>
    </w:p>
    <w:p w14:paraId="6D8364D9" w14:textId="77777777" w:rsidR="00A64D30" w:rsidRPr="008C5981" w:rsidRDefault="00A64D30">
      <w:pPr>
        <w:pStyle w:val="StandardWeb"/>
        <w:spacing w:before="280" w:line="480" w:lineRule="auto"/>
        <w:jc w:val="center"/>
        <w:rPr>
          <w:rFonts w:ascii="Arial" w:hAnsi="Arial" w:cs="Arial"/>
          <w:b/>
          <w:color w:val="auto"/>
          <w:sz w:val="22"/>
          <w:szCs w:val="22"/>
          <w:lang w:val="en-GB"/>
        </w:rPr>
      </w:pPr>
    </w:p>
    <w:p w14:paraId="64C0CB3F" w14:textId="77777777" w:rsidR="00A64D30" w:rsidRPr="008C5981" w:rsidRDefault="00A64D30">
      <w:pPr>
        <w:pStyle w:val="StandardWeb"/>
        <w:spacing w:before="280" w:line="480" w:lineRule="auto"/>
        <w:jc w:val="center"/>
        <w:rPr>
          <w:rFonts w:ascii="Arial" w:hAnsi="Arial" w:cs="Arial"/>
          <w:b/>
          <w:color w:val="auto"/>
          <w:sz w:val="22"/>
          <w:szCs w:val="22"/>
          <w:lang w:val="en-GB"/>
        </w:rPr>
      </w:pPr>
    </w:p>
    <w:p w14:paraId="534217D0" w14:textId="611F1D10" w:rsidR="00A64D30" w:rsidRPr="008C5981" w:rsidRDefault="00FC7D7C">
      <w:pPr>
        <w:rPr>
          <w:rFonts w:ascii="Helvetica Neue" w:eastAsia="Times New Roman" w:hAnsi="Helvetica Neue"/>
          <w:color w:val="auto"/>
          <w:shd w:val="clear" w:color="auto" w:fill="FFFFFF"/>
        </w:rPr>
      </w:pPr>
      <w:r w:rsidRPr="008C5981">
        <w:rPr>
          <w:rFonts w:ascii="Helvetica Neue" w:eastAsia="Times New Roman" w:hAnsi="Helvetica Neue"/>
          <w:color w:val="auto"/>
          <w:shd w:val="clear" w:color="auto" w:fill="FFFFFF"/>
        </w:rPr>
        <w:t>Supplementa</w:t>
      </w:r>
      <w:r w:rsidR="001A4BF7" w:rsidRPr="008C5981">
        <w:rPr>
          <w:rFonts w:ascii="Helvetica Neue" w:eastAsia="Times New Roman" w:hAnsi="Helvetica Neue"/>
          <w:color w:val="auto"/>
          <w:shd w:val="clear" w:color="auto" w:fill="FFFFFF"/>
        </w:rPr>
        <w:t xml:space="preserve">l </w:t>
      </w:r>
      <w:r w:rsidR="0070304A" w:rsidRPr="008C5981">
        <w:rPr>
          <w:rFonts w:ascii="Helvetica Neue" w:eastAsia="Times New Roman" w:hAnsi="Helvetica Neue"/>
          <w:color w:val="auto"/>
          <w:shd w:val="clear" w:color="auto" w:fill="FFFFFF"/>
        </w:rPr>
        <w:t xml:space="preserve">Material </w:t>
      </w:r>
      <w:proofErr w:type="spellStart"/>
      <w:r w:rsidR="0070304A" w:rsidRPr="008C5981">
        <w:rPr>
          <w:rFonts w:ascii="Helvetica Neue" w:eastAsia="Times New Roman" w:hAnsi="Helvetica Neue"/>
          <w:color w:val="auto"/>
          <w:shd w:val="clear" w:color="auto" w:fill="FFFFFF"/>
        </w:rPr>
        <w:t>and</w:t>
      </w:r>
      <w:proofErr w:type="spellEnd"/>
      <w:r w:rsidR="0070304A" w:rsidRPr="008C5981">
        <w:rPr>
          <w:rFonts w:ascii="Helvetica Neue" w:eastAsia="Times New Roman" w:hAnsi="Helvetica Neue"/>
          <w:color w:val="auto"/>
          <w:shd w:val="clear" w:color="auto" w:fill="FFFFFF"/>
        </w:rPr>
        <w:t xml:space="preserve"> </w:t>
      </w:r>
      <w:proofErr w:type="spellStart"/>
      <w:r w:rsidR="001A4BF7" w:rsidRPr="008C5981">
        <w:rPr>
          <w:rFonts w:ascii="Helvetica Neue" w:eastAsia="Times New Roman" w:hAnsi="Helvetica Neue"/>
          <w:color w:val="auto"/>
          <w:shd w:val="clear" w:color="auto" w:fill="FFFFFF"/>
        </w:rPr>
        <w:t>Methods</w:t>
      </w:r>
      <w:proofErr w:type="spellEnd"/>
      <w:del w:id="0" w:author="UK" w:date="2018-01-03T15:31:00Z">
        <w:r w:rsidR="001A4BF7" w:rsidRPr="008C5981" w:rsidDel="00E4597C">
          <w:rPr>
            <w:rFonts w:ascii="Helvetica Neue" w:eastAsia="Times New Roman" w:hAnsi="Helvetica Neue"/>
            <w:color w:val="auto"/>
            <w:shd w:val="clear" w:color="auto" w:fill="FFFFFF"/>
          </w:rPr>
          <w:delText>, Supplemental Table</w:delText>
        </w:r>
        <w:r w:rsidR="0070304A" w:rsidRPr="008C5981" w:rsidDel="00E4597C">
          <w:rPr>
            <w:rFonts w:ascii="Helvetica Neue" w:eastAsia="Times New Roman" w:hAnsi="Helvetica Neue"/>
            <w:color w:val="auto"/>
            <w:shd w:val="clear" w:color="auto" w:fill="FFFFFF"/>
          </w:rPr>
          <w:delText xml:space="preserve"> S1</w:delText>
        </w:r>
        <w:r w:rsidR="004A51AA" w:rsidRPr="008C5981" w:rsidDel="00E4597C">
          <w:rPr>
            <w:rFonts w:ascii="Helvetica Neue" w:eastAsia="Times New Roman" w:hAnsi="Helvetica Neue"/>
            <w:color w:val="auto"/>
            <w:shd w:val="clear" w:color="auto" w:fill="FFFFFF"/>
          </w:rPr>
          <w:delText xml:space="preserve">, </w:delText>
        </w:r>
        <w:r w:rsidR="004A51AA" w:rsidRPr="008C5981" w:rsidDel="00E4597C">
          <w:rPr>
            <w:rFonts w:ascii="Helvetica Neue" w:eastAsia="Times New Roman" w:hAnsi="Helvetica Neue"/>
            <w:color w:val="auto"/>
            <w:shd w:val="clear" w:color="auto" w:fill="FFFFFF"/>
          </w:rPr>
          <w:br/>
          <w:delText>Supplemental Figure S1</w:delText>
        </w:r>
      </w:del>
    </w:p>
    <w:p w14:paraId="29985DEE" w14:textId="77777777" w:rsidR="00A64D30" w:rsidRPr="008C5981" w:rsidRDefault="00A64D30">
      <w:pPr>
        <w:pStyle w:val="StandardWeb"/>
        <w:spacing w:before="280" w:line="480" w:lineRule="auto"/>
        <w:jc w:val="center"/>
        <w:rPr>
          <w:rFonts w:ascii="Arial" w:hAnsi="Arial" w:cs="Arial"/>
          <w:b/>
          <w:color w:val="auto"/>
          <w:sz w:val="22"/>
          <w:szCs w:val="22"/>
          <w:lang w:val="en-GB"/>
        </w:rPr>
      </w:pPr>
    </w:p>
    <w:p w14:paraId="5558455B" w14:textId="77777777" w:rsidR="00A64D30" w:rsidRPr="008C5981" w:rsidRDefault="00A64D30">
      <w:pPr>
        <w:rPr>
          <w:color w:val="auto"/>
        </w:rPr>
      </w:pPr>
    </w:p>
    <w:p w14:paraId="3669A25B" w14:textId="116B0836" w:rsidR="00A64D30" w:rsidRPr="008F766C" w:rsidRDefault="00AA6A30">
      <w:pPr>
        <w:pageBreakBefore/>
        <w:spacing w:line="480" w:lineRule="auto"/>
        <w:jc w:val="both"/>
        <w:rPr>
          <w:rFonts w:ascii="Arial" w:hAnsi="Arial" w:cs="Arial"/>
          <w:b/>
          <w:color w:val="auto"/>
          <w:rPrChange w:id="1" w:author="UK" w:date="2018-01-03T15:32:00Z">
            <w:rPr>
              <w:rFonts w:ascii="Arial" w:hAnsi="Arial" w:cs="Arial"/>
              <w:b/>
              <w:color w:val="auto"/>
              <w:sz w:val="22"/>
              <w:szCs w:val="22"/>
            </w:rPr>
          </w:rPrChange>
        </w:rPr>
      </w:pPr>
      <w:proofErr w:type="spellStart"/>
      <w:r w:rsidRPr="008F766C">
        <w:rPr>
          <w:rFonts w:ascii="Arial" w:hAnsi="Arial" w:cs="Arial"/>
          <w:b/>
          <w:color w:val="auto"/>
          <w:rPrChange w:id="2" w:author="UK" w:date="2018-01-03T15:32:00Z">
            <w:rPr>
              <w:rFonts w:ascii="Arial" w:hAnsi="Arial" w:cs="Arial"/>
              <w:b/>
              <w:color w:val="auto"/>
              <w:sz w:val="22"/>
              <w:szCs w:val="22"/>
            </w:rPr>
          </w:rPrChange>
        </w:rPr>
        <w:lastRenderedPageBreak/>
        <w:t>Supplemental</w:t>
      </w:r>
      <w:proofErr w:type="spellEnd"/>
      <w:r w:rsidR="00FC7D7C" w:rsidRPr="008F766C">
        <w:rPr>
          <w:rFonts w:ascii="Arial" w:hAnsi="Arial" w:cs="Arial"/>
          <w:b/>
          <w:color w:val="auto"/>
          <w:rPrChange w:id="3" w:author="UK" w:date="2018-01-03T15:32:00Z">
            <w:rPr>
              <w:rFonts w:ascii="Arial" w:hAnsi="Arial" w:cs="Arial"/>
              <w:b/>
              <w:color w:val="auto"/>
              <w:sz w:val="22"/>
              <w:szCs w:val="22"/>
            </w:rPr>
          </w:rPrChange>
        </w:rPr>
        <w:t xml:space="preserve"> </w:t>
      </w:r>
      <w:r w:rsidR="0070304A" w:rsidRPr="008F766C">
        <w:rPr>
          <w:rFonts w:ascii="Arial" w:hAnsi="Arial" w:cs="Arial"/>
          <w:b/>
          <w:color w:val="auto"/>
          <w:rPrChange w:id="4" w:author="UK" w:date="2018-01-03T15:32:00Z">
            <w:rPr>
              <w:rFonts w:ascii="Arial" w:hAnsi="Arial" w:cs="Arial"/>
              <w:b/>
              <w:color w:val="auto"/>
              <w:sz w:val="22"/>
              <w:szCs w:val="22"/>
            </w:rPr>
          </w:rPrChange>
        </w:rPr>
        <w:t xml:space="preserve">Material </w:t>
      </w:r>
      <w:proofErr w:type="spellStart"/>
      <w:r w:rsidR="0070304A" w:rsidRPr="008F766C">
        <w:rPr>
          <w:rFonts w:ascii="Arial" w:hAnsi="Arial" w:cs="Arial"/>
          <w:b/>
          <w:color w:val="auto"/>
          <w:rPrChange w:id="5" w:author="UK" w:date="2018-01-03T15:32:00Z">
            <w:rPr>
              <w:rFonts w:ascii="Arial" w:hAnsi="Arial" w:cs="Arial"/>
              <w:b/>
              <w:color w:val="auto"/>
              <w:sz w:val="22"/>
              <w:szCs w:val="22"/>
            </w:rPr>
          </w:rPrChange>
        </w:rPr>
        <w:t>and</w:t>
      </w:r>
      <w:proofErr w:type="spellEnd"/>
      <w:r w:rsidR="0070304A" w:rsidRPr="008F766C">
        <w:rPr>
          <w:rFonts w:ascii="Arial" w:hAnsi="Arial" w:cs="Arial"/>
          <w:b/>
          <w:color w:val="auto"/>
          <w:rPrChange w:id="6" w:author="UK" w:date="2018-01-03T15:32:00Z">
            <w:rPr>
              <w:rFonts w:ascii="Arial" w:hAnsi="Arial" w:cs="Arial"/>
              <w:b/>
              <w:color w:val="auto"/>
              <w:sz w:val="22"/>
              <w:szCs w:val="22"/>
            </w:rPr>
          </w:rPrChange>
        </w:rPr>
        <w:t xml:space="preserve"> </w:t>
      </w:r>
      <w:proofErr w:type="spellStart"/>
      <w:r w:rsidR="00FC7D7C" w:rsidRPr="008F766C">
        <w:rPr>
          <w:rFonts w:ascii="Arial" w:hAnsi="Arial" w:cs="Arial"/>
          <w:b/>
          <w:color w:val="auto"/>
          <w:rPrChange w:id="7" w:author="UK" w:date="2018-01-03T15:32:00Z">
            <w:rPr>
              <w:rFonts w:ascii="Arial" w:hAnsi="Arial" w:cs="Arial"/>
              <w:b/>
              <w:color w:val="auto"/>
              <w:sz w:val="22"/>
              <w:szCs w:val="22"/>
            </w:rPr>
          </w:rPrChange>
        </w:rPr>
        <w:t>Methods</w:t>
      </w:r>
      <w:proofErr w:type="spellEnd"/>
    </w:p>
    <w:p w14:paraId="0D863EED" w14:textId="77777777" w:rsidR="00A64D30" w:rsidRPr="008F766C" w:rsidRDefault="00FC7D7C">
      <w:pPr>
        <w:spacing w:line="480" w:lineRule="auto"/>
        <w:jc w:val="both"/>
        <w:rPr>
          <w:rFonts w:ascii="Arial" w:hAnsi="Arial" w:cs="Arial"/>
          <w:b/>
          <w:color w:val="auto"/>
          <w:sz w:val="22"/>
          <w:szCs w:val="22"/>
          <w:lang w:val="en-US"/>
          <w:rPrChange w:id="8" w:author="UK" w:date="2018-01-03T15:32:00Z">
            <w:rPr>
              <w:rFonts w:ascii="Arial" w:hAnsi="Arial" w:cs="Arial"/>
              <w:i/>
              <w:color w:val="auto"/>
              <w:sz w:val="22"/>
              <w:szCs w:val="22"/>
              <w:lang w:val="en-US"/>
            </w:rPr>
          </w:rPrChange>
        </w:rPr>
      </w:pPr>
      <w:r w:rsidRPr="008F766C">
        <w:rPr>
          <w:rFonts w:ascii="Arial" w:hAnsi="Arial" w:cs="Arial"/>
          <w:b/>
          <w:color w:val="auto"/>
          <w:sz w:val="22"/>
          <w:szCs w:val="22"/>
          <w:lang w:val="en-US"/>
          <w:rPrChange w:id="9" w:author="UK" w:date="2018-01-03T15:32:00Z">
            <w:rPr>
              <w:rFonts w:ascii="Arial" w:hAnsi="Arial" w:cs="Arial"/>
              <w:i/>
              <w:color w:val="auto"/>
              <w:sz w:val="22"/>
              <w:szCs w:val="22"/>
              <w:lang w:val="en-US"/>
            </w:rPr>
          </w:rPrChange>
        </w:rPr>
        <w:t>Animals</w:t>
      </w:r>
    </w:p>
    <w:p w14:paraId="7228B09C" w14:textId="239AF72C" w:rsidR="00A64D30" w:rsidRPr="008C5981" w:rsidRDefault="00FC7D7C">
      <w:pPr>
        <w:spacing w:line="480" w:lineRule="auto"/>
        <w:jc w:val="both"/>
        <w:rPr>
          <w:rFonts w:ascii="Arial" w:hAnsi="Arial" w:cs="Arial"/>
          <w:color w:val="auto"/>
          <w:sz w:val="22"/>
          <w:szCs w:val="22"/>
          <w:lang w:val="en-US"/>
        </w:rPr>
      </w:pPr>
      <w:r w:rsidRPr="008C5981">
        <w:rPr>
          <w:rFonts w:ascii="Arial" w:hAnsi="Arial" w:cs="Arial"/>
          <w:color w:val="auto"/>
          <w:sz w:val="22"/>
          <w:szCs w:val="22"/>
          <w:lang w:val="en-US"/>
        </w:rPr>
        <w:t>The mice were housed under constant environmental conditions</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w:t>
      </w:r>
      <w:r w:rsidR="00FA2236" w:rsidRPr="008C5981">
        <w:rPr>
          <w:rFonts w:ascii="Arial" w:hAnsi="Arial" w:cs="Arial"/>
          <w:color w:val="auto"/>
          <w:sz w:val="22"/>
          <w:szCs w:val="22"/>
          <w:lang w:val="en-US"/>
        </w:rPr>
        <w:t xml:space="preserve">temperature </w:t>
      </w:r>
      <w:r w:rsidRPr="008C5981">
        <w:rPr>
          <w:rFonts w:ascii="Arial" w:hAnsi="Arial" w:cs="Arial"/>
          <w:color w:val="auto"/>
          <w:sz w:val="22"/>
          <w:szCs w:val="22"/>
          <w:lang w:val="en-US"/>
        </w:rPr>
        <w:t>20–24°C, 55 ± 10% relative humidity, 12-h</w:t>
      </w:r>
      <w:proofErr w:type="gramStart"/>
      <w:r w:rsidRPr="008C5981">
        <w:rPr>
          <w:rFonts w:ascii="Arial" w:hAnsi="Arial" w:cs="Arial"/>
          <w:color w:val="auto"/>
          <w:sz w:val="22"/>
          <w:szCs w:val="22"/>
          <w:lang w:val="en-US"/>
        </w:rPr>
        <w:t>:12</w:t>
      </w:r>
      <w:proofErr w:type="gramEnd"/>
      <w:r w:rsidRPr="008C5981">
        <w:rPr>
          <w:rFonts w:ascii="Arial" w:hAnsi="Arial" w:cs="Arial"/>
          <w:color w:val="auto"/>
          <w:sz w:val="22"/>
          <w:szCs w:val="22"/>
          <w:lang w:val="en-US"/>
        </w:rPr>
        <w:t>-h light-dark cycle</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and fed at libitum with a standard diet. </w:t>
      </w:r>
      <w:r w:rsidR="00FA2236" w:rsidRPr="008C5981">
        <w:rPr>
          <w:rFonts w:ascii="Arial" w:hAnsi="Arial" w:cs="Arial"/>
          <w:color w:val="auto"/>
          <w:sz w:val="22"/>
          <w:szCs w:val="22"/>
          <w:lang w:val="en-US"/>
        </w:rPr>
        <w:t>Eight</w:t>
      </w:r>
      <w:r w:rsidRPr="008C5981">
        <w:rPr>
          <w:rFonts w:ascii="Arial" w:hAnsi="Arial" w:cs="Arial"/>
          <w:color w:val="auto"/>
          <w:sz w:val="22"/>
          <w:szCs w:val="22"/>
          <w:lang w:val="en-US"/>
        </w:rPr>
        <w:t xml:space="preserve">-9 week old </w:t>
      </w:r>
      <w:proofErr w:type="spellStart"/>
      <w:r w:rsidRPr="008C5981">
        <w:rPr>
          <w:rFonts w:ascii="Arial" w:hAnsi="Arial" w:cs="Arial"/>
          <w:color w:val="auto"/>
          <w:sz w:val="22"/>
          <w:szCs w:val="22"/>
          <w:lang w:val="en-US"/>
        </w:rPr>
        <w:t>atATGL</w:t>
      </w:r>
      <w:proofErr w:type="spellEnd"/>
      <w:r w:rsidRPr="008C5981">
        <w:rPr>
          <w:rFonts w:ascii="Arial" w:hAnsi="Arial" w:cs="Arial"/>
          <w:color w:val="auto"/>
          <w:sz w:val="22"/>
          <w:szCs w:val="22"/>
          <w:lang w:val="en-US"/>
        </w:rPr>
        <w:t xml:space="preserve">-KO- and </w:t>
      </w:r>
      <w:proofErr w:type="spellStart"/>
      <w:r w:rsidRPr="008C5981">
        <w:rPr>
          <w:rFonts w:ascii="Arial" w:hAnsi="Arial" w:cs="Arial"/>
          <w:color w:val="auto"/>
          <w:sz w:val="22"/>
          <w:szCs w:val="22"/>
          <w:lang w:val="en-US"/>
        </w:rPr>
        <w:t>wt</w:t>
      </w:r>
      <w:proofErr w:type="spellEnd"/>
      <w:r w:rsidRPr="008C5981">
        <w:rPr>
          <w:rFonts w:ascii="Arial" w:hAnsi="Arial" w:cs="Arial"/>
          <w:color w:val="auto"/>
          <w:sz w:val="22"/>
          <w:szCs w:val="22"/>
          <w:lang w:val="en-US"/>
        </w:rPr>
        <w:t xml:space="preserve">-mice were then randomized to sham or TAC (transverse aortic constriction) operated groups. Body weight (BW) development was monitored throughout the experiment. </w:t>
      </w:r>
      <w:r w:rsidR="00FA2236" w:rsidRPr="008C5981">
        <w:rPr>
          <w:rFonts w:ascii="Arial" w:hAnsi="Arial" w:cs="Arial"/>
          <w:color w:val="auto"/>
          <w:sz w:val="22"/>
          <w:szCs w:val="22"/>
          <w:lang w:val="en-US"/>
        </w:rPr>
        <w:t>Eleven</w:t>
      </w:r>
      <w:r w:rsidRPr="008C5981">
        <w:rPr>
          <w:rFonts w:ascii="Arial" w:hAnsi="Arial" w:cs="Arial"/>
          <w:color w:val="auto"/>
          <w:sz w:val="22"/>
          <w:szCs w:val="22"/>
          <w:lang w:val="en-US"/>
        </w:rPr>
        <w:t xml:space="preserve"> weeks after surgery</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mice were euthanized under isoflurane anesthesia by cervical dislocation. Final blood samples were collected and organs were dissected and snap frozen in liquid nitrogen and stored at −80°C. For histological analysis tissue</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samples were placed in 10% formalin solution for up to 24 h</w:t>
      </w:r>
      <w:r w:rsidR="00FA2236" w:rsidRPr="008C5981">
        <w:rPr>
          <w:rFonts w:ascii="Arial" w:hAnsi="Arial" w:cs="Arial"/>
          <w:color w:val="auto"/>
          <w:sz w:val="22"/>
          <w:szCs w:val="22"/>
          <w:lang w:val="en-US"/>
        </w:rPr>
        <w:t>, washed in</w:t>
      </w:r>
      <w:r w:rsidRPr="008C5981">
        <w:rPr>
          <w:rFonts w:ascii="Arial" w:hAnsi="Arial" w:cs="Arial"/>
          <w:color w:val="auto"/>
          <w:sz w:val="22"/>
          <w:szCs w:val="22"/>
          <w:lang w:val="en-US"/>
        </w:rPr>
        <w:t xml:space="preserve"> PBS-</w:t>
      </w:r>
      <w:r w:rsidR="00FA2236" w:rsidRPr="008C5981">
        <w:rPr>
          <w:rFonts w:ascii="Arial" w:hAnsi="Arial" w:cs="Arial"/>
          <w:color w:val="auto"/>
          <w:sz w:val="22"/>
          <w:szCs w:val="22"/>
          <w:lang w:val="en-US"/>
        </w:rPr>
        <w:t>b</w:t>
      </w:r>
      <w:r w:rsidRPr="008C5981">
        <w:rPr>
          <w:rFonts w:ascii="Arial" w:hAnsi="Arial" w:cs="Arial"/>
          <w:color w:val="auto"/>
          <w:sz w:val="22"/>
          <w:szCs w:val="22"/>
          <w:lang w:val="en-US"/>
        </w:rPr>
        <w:t xml:space="preserve">uffer, </w:t>
      </w:r>
      <w:r w:rsidR="00FA2236" w:rsidRPr="008C5981">
        <w:rPr>
          <w:rFonts w:ascii="Arial" w:hAnsi="Arial" w:cs="Arial"/>
          <w:color w:val="auto"/>
          <w:sz w:val="22"/>
          <w:szCs w:val="22"/>
          <w:lang w:val="en-US"/>
        </w:rPr>
        <w:t>and</w:t>
      </w:r>
      <w:r w:rsidRPr="008C5981">
        <w:rPr>
          <w:rFonts w:ascii="Arial" w:hAnsi="Arial" w:cs="Arial"/>
          <w:color w:val="auto"/>
          <w:sz w:val="22"/>
          <w:szCs w:val="22"/>
          <w:lang w:val="en-US"/>
        </w:rPr>
        <w:t xml:space="preserve"> embedded in paraffin.</w:t>
      </w:r>
    </w:p>
    <w:p w14:paraId="1E0C3873" w14:textId="77777777" w:rsidR="00A64D30" w:rsidRPr="008C5981" w:rsidRDefault="00A64D30">
      <w:pPr>
        <w:spacing w:line="480" w:lineRule="auto"/>
        <w:jc w:val="both"/>
        <w:rPr>
          <w:rFonts w:ascii="Arial" w:hAnsi="Arial" w:cs="Arial"/>
          <w:color w:val="auto"/>
          <w:sz w:val="22"/>
          <w:szCs w:val="22"/>
          <w:lang w:val="en-US"/>
        </w:rPr>
      </w:pPr>
    </w:p>
    <w:p w14:paraId="55DE5D48" w14:textId="77777777" w:rsidR="00A64D30" w:rsidRPr="008F766C" w:rsidRDefault="00FC7D7C">
      <w:pPr>
        <w:spacing w:line="480" w:lineRule="auto"/>
        <w:jc w:val="both"/>
        <w:rPr>
          <w:rFonts w:ascii="Arial" w:hAnsi="Arial" w:cs="Arial"/>
          <w:b/>
          <w:color w:val="auto"/>
          <w:sz w:val="22"/>
          <w:szCs w:val="22"/>
          <w:lang w:val="en-US"/>
          <w:rPrChange w:id="10" w:author="UK" w:date="2018-01-03T15:32:00Z">
            <w:rPr>
              <w:rFonts w:ascii="Arial" w:hAnsi="Arial" w:cs="Arial"/>
              <w:i/>
              <w:color w:val="auto"/>
              <w:sz w:val="22"/>
              <w:szCs w:val="22"/>
              <w:lang w:val="en-US"/>
            </w:rPr>
          </w:rPrChange>
        </w:rPr>
      </w:pPr>
      <w:r w:rsidRPr="008F766C">
        <w:rPr>
          <w:rFonts w:ascii="Arial" w:hAnsi="Arial" w:cs="Arial"/>
          <w:b/>
          <w:color w:val="auto"/>
          <w:sz w:val="22"/>
          <w:szCs w:val="22"/>
          <w:lang w:val="en-US"/>
          <w:rPrChange w:id="11" w:author="UK" w:date="2018-01-03T15:32:00Z">
            <w:rPr>
              <w:rFonts w:ascii="Arial" w:hAnsi="Arial" w:cs="Arial"/>
              <w:i/>
              <w:color w:val="auto"/>
              <w:sz w:val="22"/>
              <w:szCs w:val="22"/>
              <w:lang w:val="en-US"/>
            </w:rPr>
          </w:rPrChange>
        </w:rPr>
        <w:t>Transverse Aortic Constriction</w:t>
      </w:r>
    </w:p>
    <w:p w14:paraId="4EAD7443" w14:textId="2FE44DBF" w:rsidR="00A64D30" w:rsidRPr="008C5981" w:rsidRDefault="00FC7D7C" w:rsidP="00402C26">
      <w:pPr>
        <w:spacing w:line="480" w:lineRule="auto"/>
        <w:jc w:val="both"/>
        <w:rPr>
          <w:rFonts w:ascii="Arial" w:hAnsi="Arial" w:cs="Arial"/>
          <w:color w:val="auto"/>
          <w:sz w:val="22"/>
          <w:szCs w:val="22"/>
          <w:lang w:val="en-US"/>
        </w:rPr>
      </w:pPr>
      <w:r w:rsidRPr="008C5981">
        <w:rPr>
          <w:rFonts w:ascii="Arial" w:hAnsi="Arial" w:cs="Arial"/>
          <w:color w:val="auto"/>
          <w:sz w:val="22"/>
          <w:szCs w:val="22"/>
          <w:lang w:val="en-US"/>
        </w:rPr>
        <w:t>Mice were anesthetized by intraperitoneal injection of ketamine (</w:t>
      </w:r>
      <w:proofErr w:type="spellStart"/>
      <w:r w:rsidRPr="008C5981">
        <w:rPr>
          <w:rFonts w:ascii="Arial" w:hAnsi="Arial" w:cs="Arial"/>
          <w:color w:val="auto"/>
          <w:sz w:val="22"/>
          <w:szCs w:val="22"/>
          <w:lang w:val="en-US"/>
        </w:rPr>
        <w:t>Ketanest</w:t>
      </w:r>
      <w:proofErr w:type="spellEnd"/>
      <w:r w:rsidRPr="008C5981">
        <w:rPr>
          <w:rFonts w:ascii="Arial" w:hAnsi="Arial" w:cs="Arial"/>
          <w:color w:val="auto"/>
          <w:sz w:val="22"/>
          <w:szCs w:val="22"/>
          <w:lang w:val="en-US"/>
        </w:rPr>
        <w:t xml:space="preserve">, 100 mg/kg), </w:t>
      </w:r>
      <w:proofErr w:type="spellStart"/>
      <w:r w:rsidRPr="008C5981">
        <w:rPr>
          <w:rFonts w:ascii="Arial" w:hAnsi="Arial" w:cs="Arial"/>
          <w:color w:val="auto"/>
          <w:sz w:val="22"/>
          <w:szCs w:val="22"/>
          <w:lang w:val="en-US"/>
        </w:rPr>
        <w:t>xylazine</w:t>
      </w:r>
      <w:proofErr w:type="spellEnd"/>
      <w:r w:rsidRPr="008C5981">
        <w:rPr>
          <w:rFonts w:ascii="Arial" w:hAnsi="Arial" w:cs="Arial"/>
          <w:color w:val="auto"/>
          <w:sz w:val="22"/>
          <w:szCs w:val="22"/>
          <w:lang w:val="en-US"/>
        </w:rPr>
        <w:t>/</w:t>
      </w:r>
      <w:proofErr w:type="spellStart"/>
      <w:r w:rsidRPr="008C5981">
        <w:rPr>
          <w:rFonts w:ascii="Arial" w:hAnsi="Arial" w:cs="Arial"/>
          <w:color w:val="auto"/>
          <w:sz w:val="22"/>
          <w:szCs w:val="22"/>
          <w:lang w:val="en-US"/>
        </w:rPr>
        <w:t>HCl</w:t>
      </w:r>
      <w:proofErr w:type="spellEnd"/>
      <w:r w:rsidRPr="008C5981">
        <w:rPr>
          <w:rFonts w:ascii="Arial" w:hAnsi="Arial" w:cs="Arial"/>
          <w:color w:val="auto"/>
          <w:sz w:val="22"/>
          <w:szCs w:val="22"/>
          <w:lang w:val="en-US"/>
        </w:rPr>
        <w:t xml:space="preserve"> (</w:t>
      </w:r>
      <w:proofErr w:type="spellStart"/>
      <w:r w:rsidRPr="008C5981">
        <w:rPr>
          <w:rFonts w:ascii="Arial" w:hAnsi="Arial" w:cs="Arial"/>
          <w:color w:val="auto"/>
          <w:sz w:val="22"/>
          <w:szCs w:val="22"/>
          <w:lang w:val="en-US"/>
        </w:rPr>
        <w:t>Rompun</w:t>
      </w:r>
      <w:proofErr w:type="spellEnd"/>
      <w:r w:rsidRPr="008C5981">
        <w:rPr>
          <w:rFonts w:ascii="Arial" w:hAnsi="Arial" w:cs="Arial"/>
          <w:color w:val="auto"/>
          <w:sz w:val="22"/>
          <w:szCs w:val="22"/>
          <w:lang w:val="en-US"/>
        </w:rPr>
        <w:t xml:space="preserve">, 20 mg/kg) and </w:t>
      </w:r>
      <w:proofErr w:type="spellStart"/>
      <w:r w:rsidRPr="008C5981">
        <w:rPr>
          <w:rFonts w:ascii="Arial" w:hAnsi="Arial" w:cs="Arial"/>
          <w:color w:val="auto"/>
          <w:sz w:val="22"/>
          <w:szCs w:val="22"/>
          <w:lang w:val="en-US"/>
        </w:rPr>
        <w:t>acepromazine</w:t>
      </w:r>
      <w:proofErr w:type="spellEnd"/>
      <w:r w:rsidRPr="008C5981">
        <w:rPr>
          <w:rFonts w:ascii="Arial" w:hAnsi="Arial" w:cs="Arial"/>
          <w:color w:val="auto"/>
          <w:sz w:val="22"/>
          <w:szCs w:val="22"/>
          <w:lang w:val="en-US"/>
        </w:rPr>
        <w:t xml:space="preserve"> (3mg/kg) solution. Next, mice were placed in the supine position under a surgical microscope, intubated </w:t>
      </w:r>
      <w:r w:rsidR="00FA2236" w:rsidRPr="008C5981">
        <w:rPr>
          <w:rFonts w:ascii="Arial" w:hAnsi="Arial" w:cs="Arial"/>
          <w:color w:val="auto"/>
          <w:sz w:val="22"/>
          <w:szCs w:val="22"/>
          <w:lang w:val="en-US"/>
        </w:rPr>
        <w:t>via an endotracheal approach</w:t>
      </w:r>
      <w:r w:rsidRPr="008C5981">
        <w:rPr>
          <w:rFonts w:ascii="Arial" w:hAnsi="Arial" w:cs="Arial"/>
          <w:color w:val="auto"/>
          <w:sz w:val="22"/>
          <w:szCs w:val="22"/>
          <w:lang w:val="en-US"/>
        </w:rPr>
        <w:t xml:space="preserve"> and connected to a rodent ventilator (</w:t>
      </w:r>
      <w:proofErr w:type="spellStart"/>
      <w:r w:rsidRPr="008C5981">
        <w:rPr>
          <w:rFonts w:ascii="Arial" w:hAnsi="Arial" w:cs="Arial"/>
          <w:color w:val="auto"/>
          <w:sz w:val="22"/>
          <w:szCs w:val="22"/>
          <w:lang w:val="en-US"/>
        </w:rPr>
        <w:t>MiniVent</w:t>
      </w:r>
      <w:proofErr w:type="spellEnd"/>
      <w:r w:rsidRPr="008C5981">
        <w:rPr>
          <w:rFonts w:ascii="Arial" w:hAnsi="Arial" w:cs="Arial"/>
          <w:color w:val="auto"/>
          <w:sz w:val="22"/>
          <w:szCs w:val="22"/>
          <w:lang w:val="en-US"/>
        </w:rPr>
        <w:t xml:space="preserve"> Model 845 Ventilator, Hugo Sachs/March-</w:t>
      </w:r>
      <w:proofErr w:type="spellStart"/>
      <w:r w:rsidRPr="008C5981">
        <w:rPr>
          <w:rFonts w:ascii="Arial" w:hAnsi="Arial" w:cs="Arial"/>
          <w:color w:val="auto"/>
          <w:sz w:val="22"/>
          <w:szCs w:val="22"/>
          <w:lang w:val="en-US"/>
        </w:rPr>
        <w:t>Hugstetten</w:t>
      </w:r>
      <w:proofErr w:type="spellEnd"/>
      <w:r w:rsidRPr="008C5981">
        <w:rPr>
          <w:rFonts w:ascii="Arial" w:hAnsi="Arial" w:cs="Arial"/>
          <w:color w:val="auto"/>
          <w:sz w:val="22"/>
          <w:szCs w:val="22"/>
          <w:lang w:val="en-US"/>
        </w:rPr>
        <w:t xml:space="preserve">). </w:t>
      </w:r>
      <w:proofErr w:type="spellStart"/>
      <w:r w:rsidR="00FA2236" w:rsidRPr="008C5981">
        <w:rPr>
          <w:rFonts w:ascii="Arial" w:hAnsi="Arial" w:cs="Arial"/>
          <w:color w:val="auto"/>
          <w:sz w:val="22"/>
          <w:szCs w:val="22"/>
          <w:lang w:val="en-US"/>
        </w:rPr>
        <w:t>Sternotomy</w:t>
      </w:r>
      <w:proofErr w:type="spellEnd"/>
      <w:r w:rsidRPr="008C5981">
        <w:rPr>
          <w:rFonts w:ascii="Arial" w:hAnsi="Arial" w:cs="Arial"/>
          <w:color w:val="auto"/>
          <w:sz w:val="22"/>
          <w:szCs w:val="22"/>
          <w:lang w:val="en-US"/>
        </w:rPr>
        <w:t xml:space="preserve"> was </w:t>
      </w:r>
      <w:r w:rsidR="00FA2236" w:rsidRPr="008C5981">
        <w:rPr>
          <w:rFonts w:ascii="Arial" w:hAnsi="Arial" w:cs="Arial"/>
          <w:color w:val="auto"/>
          <w:sz w:val="22"/>
          <w:szCs w:val="22"/>
          <w:lang w:val="en-US"/>
        </w:rPr>
        <w:t xml:space="preserve">subsequently </w:t>
      </w:r>
      <w:r w:rsidRPr="008C5981">
        <w:rPr>
          <w:rFonts w:ascii="Arial" w:hAnsi="Arial" w:cs="Arial"/>
          <w:color w:val="auto"/>
          <w:sz w:val="22"/>
          <w:szCs w:val="22"/>
          <w:lang w:val="en-US"/>
        </w:rPr>
        <w:t xml:space="preserve">performed, and the aorta and carotid arteries were exposed. </w:t>
      </w:r>
      <w:proofErr w:type="gramStart"/>
      <w:r w:rsidRPr="008C5981">
        <w:rPr>
          <w:rFonts w:ascii="Arial" w:hAnsi="Arial" w:cs="Arial"/>
          <w:color w:val="auto"/>
          <w:sz w:val="22"/>
          <w:szCs w:val="22"/>
          <w:lang w:val="en-US"/>
        </w:rPr>
        <w:t>The transverse aorta was then ligated by tying a 6-0 silk suture (FST) against a 26-gauge needle</w:t>
      </w:r>
      <w:proofErr w:type="gramEnd"/>
      <w:r w:rsidRPr="008C5981">
        <w:rPr>
          <w:rFonts w:ascii="Arial" w:hAnsi="Arial" w:cs="Arial"/>
          <w:color w:val="auto"/>
          <w:sz w:val="22"/>
          <w:szCs w:val="22"/>
          <w:lang w:val="en-US"/>
        </w:rPr>
        <w:t xml:space="preserve">. The needle was then removed to yield the constriction with a diameter of approximately 0.4 mm. </w:t>
      </w:r>
      <w:proofErr w:type="gramStart"/>
      <w:r w:rsidRPr="008C5981">
        <w:rPr>
          <w:rFonts w:ascii="Arial" w:hAnsi="Arial" w:cs="Arial"/>
          <w:color w:val="auto"/>
          <w:sz w:val="22"/>
          <w:szCs w:val="22"/>
          <w:lang w:val="en-US"/>
        </w:rPr>
        <w:t>Finally,</w:t>
      </w:r>
      <w:proofErr w:type="gramEnd"/>
      <w:r w:rsidRPr="008C5981">
        <w:rPr>
          <w:rFonts w:ascii="Arial" w:hAnsi="Arial" w:cs="Arial"/>
          <w:color w:val="auto"/>
          <w:sz w:val="22"/>
          <w:szCs w:val="22"/>
          <w:lang w:val="en-US"/>
        </w:rPr>
        <w:t xml:space="preserve"> the chest was closed with a 7-0 silk suture. Sham animals underwent an identical surgical procedure without placement of the suture. </w:t>
      </w:r>
      <w:r w:rsidR="00FA2236" w:rsidRPr="008C5981">
        <w:rPr>
          <w:rFonts w:ascii="Arial" w:hAnsi="Arial" w:cs="Arial"/>
          <w:color w:val="auto"/>
          <w:sz w:val="22"/>
          <w:szCs w:val="22"/>
          <w:lang w:val="en-US"/>
        </w:rPr>
        <w:t xml:space="preserve">All mice were given post-operative </w:t>
      </w:r>
      <w:proofErr w:type="spellStart"/>
      <w:r w:rsidR="00FA2236" w:rsidRPr="008C5981">
        <w:rPr>
          <w:rFonts w:ascii="Arial" w:hAnsi="Arial" w:cs="Arial"/>
          <w:color w:val="auto"/>
          <w:sz w:val="22"/>
          <w:szCs w:val="22"/>
          <w:lang w:val="en-US"/>
        </w:rPr>
        <w:t>R</w:t>
      </w:r>
      <w:r w:rsidRPr="008C5981">
        <w:rPr>
          <w:rFonts w:ascii="Arial" w:hAnsi="Arial" w:cs="Arial"/>
          <w:color w:val="auto"/>
          <w:sz w:val="22"/>
          <w:szCs w:val="22"/>
          <w:lang w:val="en-US"/>
        </w:rPr>
        <w:t>imadyl</w:t>
      </w:r>
      <w:proofErr w:type="spellEnd"/>
      <w:r w:rsidRPr="008C5981">
        <w:rPr>
          <w:rFonts w:ascii="Arial" w:hAnsi="Arial" w:cs="Arial"/>
          <w:color w:val="auto"/>
          <w:sz w:val="22"/>
          <w:szCs w:val="22"/>
          <w:lang w:val="en-US"/>
        </w:rPr>
        <w:t xml:space="preserve"> (5 mg/kg, </w:t>
      </w:r>
      <w:proofErr w:type="spellStart"/>
      <w:r w:rsidRPr="008C5981">
        <w:rPr>
          <w:rFonts w:ascii="Arial" w:hAnsi="Arial" w:cs="Arial"/>
          <w:color w:val="auto"/>
          <w:sz w:val="22"/>
          <w:szCs w:val="22"/>
          <w:lang w:val="en-US"/>
        </w:rPr>
        <w:t>s.c.</w:t>
      </w:r>
      <w:proofErr w:type="spellEnd"/>
      <w:r w:rsidRPr="008C5981">
        <w:rPr>
          <w:rFonts w:ascii="Arial" w:hAnsi="Arial" w:cs="Arial"/>
          <w:color w:val="auto"/>
          <w:sz w:val="22"/>
          <w:szCs w:val="22"/>
          <w:lang w:val="en-US"/>
        </w:rPr>
        <w:t>)</w:t>
      </w:r>
      <w:r w:rsidR="00FA2236" w:rsidRPr="008C5981">
        <w:rPr>
          <w:rFonts w:ascii="Arial" w:hAnsi="Arial" w:cs="Arial"/>
          <w:color w:val="auto"/>
          <w:sz w:val="22"/>
          <w:szCs w:val="22"/>
          <w:lang w:val="en-US"/>
        </w:rPr>
        <w:t xml:space="preserve"> analgesia, and </w:t>
      </w:r>
      <w:r w:rsidRPr="008C5981">
        <w:rPr>
          <w:rFonts w:ascii="Arial" w:hAnsi="Arial" w:cs="Arial"/>
          <w:color w:val="auto"/>
          <w:sz w:val="22"/>
          <w:szCs w:val="22"/>
          <w:lang w:val="en-US"/>
        </w:rPr>
        <w:t xml:space="preserve">kept under a red-light lamp and normal ventilation. After </w:t>
      </w:r>
      <w:r w:rsidR="00FA2236" w:rsidRPr="008C5981">
        <w:rPr>
          <w:rFonts w:ascii="Arial" w:hAnsi="Arial" w:cs="Arial"/>
          <w:color w:val="auto"/>
          <w:sz w:val="22"/>
          <w:szCs w:val="22"/>
          <w:lang w:val="en-US"/>
        </w:rPr>
        <w:t>recovery from the operation,</w:t>
      </w:r>
      <w:r w:rsidRPr="008C5981">
        <w:rPr>
          <w:rFonts w:ascii="Arial" w:hAnsi="Arial" w:cs="Arial"/>
          <w:color w:val="auto"/>
          <w:sz w:val="22"/>
          <w:szCs w:val="22"/>
          <w:lang w:val="en-US"/>
        </w:rPr>
        <w:t xml:space="preserve"> the animals were intensively monitored. </w:t>
      </w:r>
      <w:r w:rsidR="00FA2236" w:rsidRPr="008C5981">
        <w:rPr>
          <w:rFonts w:ascii="Arial" w:hAnsi="Arial" w:cs="Arial"/>
          <w:color w:val="auto"/>
          <w:sz w:val="22"/>
          <w:szCs w:val="22"/>
          <w:lang w:val="en-US"/>
        </w:rPr>
        <w:t>Throughout the first post-operative week, mice</w:t>
      </w:r>
      <w:r w:rsidRPr="008C5981">
        <w:rPr>
          <w:rFonts w:ascii="Arial" w:hAnsi="Arial" w:cs="Arial"/>
          <w:color w:val="auto"/>
          <w:sz w:val="22"/>
          <w:szCs w:val="22"/>
          <w:lang w:val="en-US"/>
        </w:rPr>
        <w:t xml:space="preserve"> were given daily </w:t>
      </w:r>
      <w:proofErr w:type="spellStart"/>
      <w:r w:rsidR="00FA2236" w:rsidRPr="008C5981">
        <w:rPr>
          <w:rFonts w:ascii="Arial" w:hAnsi="Arial" w:cs="Arial"/>
          <w:color w:val="auto"/>
          <w:sz w:val="22"/>
          <w:szCs w:val="22"/>
          <w:lang w:val="en-US"/>
        </w:rPr>
        <w:t>R</w:t>
      </w:r>
      <w:r w:rsidRPr="008C5981">
        <w:rPr>
          <w:rFonts w:ascii="Arial" w:hAnsi="Arial" w:cs="Arial"/>
          <w:color w:val="auto"/>
          <w:sz w:val="22"/>
          <w:szCs w:val="22"/>
          <w:lang w:val="en-US"/>
        </w:rPr>
        <w:t>imadyl</w:t>
      </w:r>
      <w:proofErr w:type="spellEnd"/>
      <w:r w:rsidRPr="008C5981">
        <w:rPr>
          <w:rFonts w:ascii="Arial" w:hAnsi="Arial" w:cs="Arial"/>
          <w:color w:val="auto"/>
          <w:sz w:val="22"/>
          <w:szCs w:val="22"/>
          <w:lang w:val="en-US"/>
        </w:rPr>
        <w:t xml:space="preserve"> (5 mg/kg, </w:t>
      </w:r>
      <w:proofErr w:type="spellStart"/>
      <w:r w:rsidRPr="008C5981">
        <w:rPr>
          <w:rFonts w:ascii="Arial" w:hAnsi="Arial" w:cs="Arial"/>
          <w:color w:val="auto"/>
          <w:sz w:val="22"/>
          <w:szCs w:val="22"/>
          <w:lang w:val="en-US"/>
        </w:rPr>
        <w:t>s.c.</w:t>
      </w:r>
      <w:proofErr w:type="spellEnd"/>
      <w:r w:rsidRPr="008C5981">
        <w:rPr>
          <w:rFonts w:ascii="Arial" w:hAnsi="Arial" w:cs="Arial"/>
          <w:color w:val="auto"/>
          <w:sz w:val="22"/>
          <w:szCs w:val="22"/>
          <w:lang w:val="en-US"/>
        </w:rPr>
        <w:t xml:space="preserve">) or </w:t>
      </w:r>
      <w:proofErr w:type="spellStart"/>
      <w:r w:rsidRPr="008C5981">
        <w:rPr>
          <w:rFonts w:ascii="Arial" w:hAnsi="Arial" w:cs="Arial"/>
          <w:color w:val="auto"/>
          <w:sz w:val="22"/>
          <w:szCs w:val="22"/>
          <w:lang w:val="en-US"/>
        </w:rPr>
        <w:t>metamizole</w:t>
      </w:r>
      <w:proofErr w:type="spellEnd"/>
      <w:r w:rsidRPr="008C5981">
        <w:rPr>
          <w:rFonts w:ascii="Arial" w:hAnsi="Arial" w:cs="Arial"/>
          <w:color w:val="auto"/>
          <w:sz w:val="22"/>
          <w:szCs w:val="22"/>
          <w:lang w:val="en-US"/>
        </w:rPr>
        <w:t xml:space="preserve"> solution (200mg/kg) dissolved in drinking water.</w:t>
      </w:r>
    </w:p>
    <w:p w14:paraId="7E0F0CFE" w14:textId="3CA0B72C" w:rsidR="00402C26" w:rsidRPr="008C5981" w:rsidRDefault="00402C26" w:rsidP="00B23476">
      <w:pPr>
        <w:spacing w:line="480" w:lineRule="auto"/>
        <w:jc w:val="both"/>
        <w:rPr>
          <w:rFonts w:ascii="Arial" w:hAnsi="Arial" w:cs="Arial"/>
          <w:color w:val="auto"/>
          <w:sz w:val="22"/>
          <w:szCs w:val="22"/>
          <w:lang w:val="en-GB"/>
        </w:rPr>
      </w:pPr>
      <w:proofErr w:type="spellStart"/>
      <w:r w:rsidRPr="008C5981">
        <w:rPr>
          <w:rFonts w:ascii="Arial" w:hAnsi="Arial" w:cs="Arial"/>
          <w:color w:val="auto"/>
          <w:sz w:val="22"/>
          <w:szCs w:val="22"/>
        </w:rPr>
        <w:lastRenderedPageBreak/>
        <w:t>Success</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of</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the</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ligation</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at</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the</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transverse</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aorta</w:t>
      </w:r>
      <w:proofErr w:type="spellEnd"/>
      <w:r w:rsidRPr="008C5981">
        <w:rPr>
          <w:rFonts w:ascii="Arial" w:hAnsi="Arial" w:cs="Arial"/>
          <w:color w:val="auto"/>
          <w:sz w:val="22"/>
          <w:szCs w:val="22"/>
        </w:rPr>
        <w:t xml:space="preserve"> was </w:t>
      </w:r>
      <w:proofErr w:type="spellStart"/>
      <w:r w:rsidRPr="008C5981">
        <w:rPr>
          <w:rFonts w:ascii="Arial" w:hAnsi="Arial" w:cs="Arial"/>
          <w:color w:val="auto"/>
          <w:sz w:val="22"/>
          <w:szCs w:val="22"/>
        </w:rPr>
        <w:t>assessed</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by</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measuring</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pressure</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gradients</w:t>
      </w:r>
      <w:proofErr w:type="spellEnd"/>
      <w:r w:rsidRPr="008C5981">
        <w:rPr>
          <w:rFonts w:ascii="Arial" w:hAnsi="Arial" w:cs="Arial"/>
          <w:color w:val="auto"/>
          <w:sz w:val="22"/>
          <w:szCs w:val="22"/>
        </w:rPr>
        <w:t xml:space="preserve"> proximal </w:t>
      </w:r>
      <w:proofErr w:type="spellStart"/>
      <w:r w:rsidRPr="008C5981">
        <w:rPr>
          <w:rFonts w:ascii="Arial" w:hAnsi="Arial" w:cs="Arial"/>
          <w:color w:val="auto"/>
          <w:sz w:val="22"/>
          <w:szCs w:val="22"/>
        </w:rPr>
        <w:t>and</w:t>
      </w:r>
      <w:proofErr w:type="spellEnd"/>
      <w:r w:rsidRPr="008C5981">
        <w:rPr>
          <w:rFonts w:ascii="Arial" w:hAnsi="Arial" w:cs="Arial"/>
          <w:color w:val="auto"/>
          <w:sz w:val="22"/>
          <w:szCs w:val="22"/>
        </w:rPr>
        <w:t xml:space="preserve"> distal </w:t>
      </w:r>
      <w:proofErr w:type="spellStart"/>
      <w:r w:rsidRPr="008C5981">
        <w:rPr>
          <w:rFonts w:ascii="Arial" w:hAnsi="Arial" w:cs="Arial"/>
          <w:color w:val="auto"/>
          <w:sz w:val="22"/>
          <w:szCs w:val="22"/>
        </w:rPr>
        <w:t>of</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the</w:t>
      </w:r>
      <w:proofErr w:type="spellEnd"/>
      <w:r w:rsidRPr="008C5981">
        <w:rPr>
          <w:rFonts w:ascii="Arial" w:hAnsi="Arial" w:cs="Arial"/>
          <w:color w:val="auto"/>
          <w:sz w:val="22"/>
          <w:szCs w:val="22"/>
        </w:rPr>
        <w:t xml:space="preserve"> </w:t>
      </w:r>
      <w:proofErr w:type="spellStart"/>
      <w:r w:rsidRPr="008C5981">
        <w:rPr>
          <w:rFonts w:ascii="Arial" w:hAnsi="Arial" w:cs="Arial"/>
          <w:color w:val="auto"/>
          <w:sz w:val="22"/>
          <w:szCs w:val="22"/>
        </w:rPr>
        <w:t>ligation</w:t>
      </w:r>
      <w:proofErr w:type="spellEnd"/>
      <w:r w:rsidRPr="008C5981">
        <w:rPr>
          <w:rFonts w:ascii="Arial" w:hAnsi="Arial" w:cs="Arial"/>
          <w:color w:val="auto"/>
          <w:sz w:val="22"/>
          <w:szCs w:val="22"/>
        </w:rPr>
        <w:t xml:space="preserve">. </w:t>
      </w:r>
      <w:r w:rsidRPr="008C5981">
        <w:rPr>
          <w:rFonts w:ascii="Arial" w:hAnsi="Arial" w:cs="Arial"/>
          <w:color w:val="auto"/>
          <w:sz w:val="22"/>
          <w:szCs w:val="22"/>
          <w:lang w:val="en-GB"/>
        </w:rPr>
        <w:t xml:space="preserve">Pressure gradients were calculated from blood flow velocities assessed by Doppler Echocardiography using the Bernoulli equation </w:t>
      </w:r>
      <w:r w:rsidRPr="008C5981">
        <w:rPr>
          <w:rFonts w:ascii="Arial" w:hAnsi="Arial" w:cs="Arial"/>
          <w:color w:val="auto"/>
          <w:sz w:val="22"/>
          <w:szCs w:val="22"/>
          <w:lang w:val="en-GB"/>
        </w:rPr>
        <w:fldChar w:fldCharType="begin"/>
      </w:r>
      <w:r w:rsidRPr="008C5981">
        <w:rPr>
          <w:rFonts w:ascii="Arial" w:hAnsi="Arial" w:cs="Arial"/>
          <w:color w:val="auto"/>
          <w:sz w:val="22"/>
          <w:szCs w:val="22"/>
          <w:lang w:val="en-GB"/>
        </w:rPr>
        <w:instrText xml:space="preserve"> ADDIN EN.CITE &lt;EndNote&gt;&lt;Cite&gt;&lt;Author&gt;Richards&lt;/Author&gt;&lt;Year&gt;1991&lt;/Year&gt;&lt;RecNum&gt;3821&lt;/RecNum&gt;&lt;DisplayText&gt;[1]&lt;/DisplayText&gt;&lt;record&gt;&lt;rec-number&gt;3821&lt;/rec-number&gt;&lt;foreign-keys&gt;&lt;key app="EN" db-id="aa5vpaa572z5v5ead5z5ze0ttdx9vw02vs55" timestamp="1511362400"&gt;3821&lt;/key&gt;&lt;/foreign-keys&gt;&lt;ref-type name="Journal Article"&gt;17&lt;/ref-type&gt;&lt;contributors&gt;&lt;authors&gt;&lt;author&gt;Richards, K. L.&lt;/author&gt;&lt;/authors&gt;&lt;/contributors&gt;&lt;auth-address&gt;Department of Medicine, University of New Mexico School of Medicine, Albuquerque 87131.&lt;/auth-address&gt;&lt;titles&gt;&lt;title&gt;Assessment of aortic and pulmonic stenosis by echocardiography&lt;/title&gt;&lt;secondary-title&gt;Circulation&lt;/secondary-title&gt;&lt;/titles&gt;&lt;periodical&gt;&lt;full-title&gt;Circulation&lt;/full-title&gt;&lt;/periodical&gt;&lt;pages&gt;I182-7&lt;/pages&gt;&lt;volume&gt;84&lt;/volume&gt;&lt;number&gt;3 Suppl&lt;/number&gt;&lt;keywords&gt;&lt;keyword&gt;Aortic Valve Stenosis/*diagnostic imaging&lt;/keyword&gt;&lt;keyword&gt;*Echocardiography&lt;/keyword&gt;&lt;keyword&gt;Echocardiography, Doppler&lt;/keyword&gt;&lt;keyword&gt;Humans&lt;/keyword&gt;&lt;keyword&gt;Models, Cardiovascular&lt;/keyword&gt;&lt;keyword&gt;Pulmonary Valve Stenosis/*diagnostic imaging&lt;/keyword&gt;&lt;/keywords&gt;&lt;dates&gt;&lt;year&gt;1991&lt;/year&gt;&lt;pub-dates&gt;&lt;date&gt;Sep&lt;/date&gt;&lt;/pub-dates&gt;&lt;/dates&gt;&lt;isbn&gt;0009-7322 (Print)&amp;#xD;0009-7322 (Linking)&lt;/isbn&gt;&lt;accession-num&gt;1884484&lt;/accession-num&gt;&lt;urls&gt;&lt;related-urls&gt;&lt;url&gt;http://www.ncbi.nlm.nih.gov/pubmed/1884484&lt;/url&gt;&lt;/related-urls&gt;&lt;/urls&gt;&lt;/record&gt;&lt;/Cite&gt;&lt;/EndNote&gt;</w:instrText>
      </w:r>
      <w:r w:rsidRPr="008C5981">
        <w:rPr>
          <w:rFonts w:ascii="Arial" w:hAnsi="Arial" w:cs="Arial"/>
          <w:color w:val="auto"/>
          <w:sz w:val="22"/>
          <w:szCs w:val="22"/>
          <w:lang w:val="en-GB"/>
        </w:rPr>
        <w:fldChar w:fldCharType="separate"/>
      </w:r>
      <w:r w:rsidRPr="008C5981">
        <w:rPr>
          <w:rFonts w:ascii="Arial" w:hAnsi="Arial" w:cs="Arial"/>
          <w:noProof/>
          <w:color w:val="auto"/>
          <w:sz w:val="22"/>
          <w:szCs w:val="22"/>
          <w:lang w:val="en-GB"/>
        </w:rPr>
        <w:t>[1]</w:t>
      </w:r>
      <w:r w:rsidRPr="008C5981">
        <w:rPr>
          <w:rFonts w:ascii="Arial" w:hAnsi="Arial" w:cs="Arial"/>
          <w:color w:val="auto"/>
          <w:sz w:val="22"/>
          <w:szCs w:val="22"/>
          <w:lang w:val="en-GB"/>
        </w:rPr>
        <w:fldChar w:fldCharType="end"/>
      </w:r>
      <w:r w:rsidRPr="008C5981">
        <w:rPr>
          <w:rFonts w:ascii="Arial" w:hAnsi="Arial" w:cs="Arial"/>
          <w:color w:val="auto"/>
          <w:sz w:val="22"/>
          <w:szCs w:val="22"/>
          <w:lang w:val="en-GB"/>
        </w:rPr>
        <w:t xml:space="preserve"> .</w:t>
      </w:r>
    </w:p>
    <w:p w14:paraId="3B66837C" w14:textId="575A8F85" w:rsidR="00A64D30" w:rsidRPr="008C5981" w:rsidRDefault="00402C26" w:rsidP="00B23476">
      <w:pPr>
        <w:widowControl w:val="0"/>
        <w:suppressAutoHyphens w:val="0"/>
        <w:autoSpaceDE w:val="0"/>
        <w:autoSpaceDN w:val="0"/>
        <w:adjustRightInd w:val="0"/>
        <w:spacing w:line="480" w:lineRule="auto"/>
        <w:jc w:val="both"/>
        <w:rPr>
          <w:rFonts w:ascii="Arial" w:hAnsi="Arial" w:cs="Arial"/>
          <w:color w:val="auto"/>
          <w:sz w:val="22"/>
          <w:szCs w:val="22"/>
          <w:lang w:val="en-US"/>
        </w:rPr>
      </w:pPr>
      <w:del w:id="12" w:author="UK" w:date="2018-01-03T15:32:00Z">
        <w:r w:rsidRPr="008C5981" w:rsidDel="008F766C">
          <w:rPr>
            <w:rFonts w:ascii="Arial" w:hAnsi="Arial" w:cs="Arial"/>
            <w:color w:val="auto"/>
            <w:sz w:val="22"/>
            <w:szCs w:val="22"/>
          </w:rPr>
          <w:delText>.</w:delText>
        </w:r>
      </w:del>
    </w:p>
    <w:p w14:paraId="66CEF866" w14:textId="77777777" w:rsidR="00A64D30" w:rsidRPr="008F766C" w:rsidRDefault="00FC7D7C">
      <w:pPr>
        <w:spacing w:line="480" w:lineRule="auto"/>
        <w:jc w:val="both"/>
        <w:rPr>
          <w:rFonts w:ascii="Arial" w:hAnsi="Arial" w:cs="Arial"/>
          <w:b/>
          <w:color w:val="auto"/>
          <w:sz w:val="22"/>
          <w:szCs w:val="22"/>
          <w:lang w:val="en-US"/>
          <w:rPrChange w:id="13" w:author="UK" w:date="2018-01-03T15:32:00Z">
            <w:rPr>
              <w:rFonts w:ascii="Arial" w:hAnsi="Arial" w:cs="Arial"/>
              <w:i/>
              <w:color w:val="auto"/>
              <w:sz w:val="22"/>
              <w:szCs w:val="22"/>
              <w:lang w:val="en-US"/>
            </w:rPr>
          </w:rPrChange>
        </w:rPr>
      </w:pPr>
      <w:r w:rsidRPr="008F766C">
        <w:rPr>
          <w:rFonts w:ascii="Arial" w:hAnsi="Arial" w:cs="Arial"/>
          <w:b/>
          <w:color w:val="auto"/>
          <w:sz w:val="22"/>
          <w:szCs w:val="22"/>
          <w:lang w:val="en-US"/>
          <w:rPrChange w:id="14" w:author="UK" w:date="2018-01-03T15:32:00Z">
            <w:rPr>
              <w:rFonts w:ascii="Arial" w:hAnsi="Arial" w:cs="Arial"/>
              <w:i/>
              <w:color w:val="auto"/>
              <w:sz w:val="22"/>
              <w:szCs w:val="22"/>
              <w:lang w:val="en-US"/>
            </w:rPr>
          </w:rPrChange>
        </w:rPr>
        <w:t>Echocardiography</w:t>
      </w:r>
    </w:p>
    <w:p w14:paraId="2D1C3E6B" w14:textId="59A234E3" w:rsidR="00A64D30" w:rsidRPr="008C5981" w:rsidRDefault="00FC7D7C">
      <w:pPr>
        <w:spacing w:line="480" w:lineRule="auto"/>
        <w:jc w:val="both"/>
        <w:rPr>
          <w:rFonts w:ascii="Arial" w:hAnsi="Arial" w:cs="Arial"/>
          <w:color w:val="auto"/>
          <w:sz w:val="22"/>
          <w:szCs w:val="22"/>
          <w:lang w:val="en-US"/>
        </w:rPr>
      </w:pPr>
      <w:r w:rsidRPr="008C5981">
        <w:rPr>
          <w:rFonts w:ascii="Arial" w:hAnsi="Arial" w:cs="Arial"/>
          <w:color w:val="auto"/>
          <w:sz w:val="22"/>
          <w:szCs w:val="22"/>
          <w:lang w:val="en-US"/>
        </w:rPr>
        <w:t xml:space="preserve">Echocardiographic analysis was performed 11 weeks after sham/TAC-intervention, using </w:t>
      </w:r>
      <w:proofErr w:type="spellStart"/>
      <w:r w:rsidRPr="008C5981">
        <w:rPr>
          <w:rFonts w:ascii="Arial" w:hAnsi="Arial" w:cs="Arial"/>
          <w:color w:val="auto"/>
          <w:sz w:val="22"/>
          <w:szCs w:val="22"/>
          <w:lang w:val="en-US"/>
        </w:rPr>
        <w:t>Vevo</w:t>
      </w:r>
      <w:proofErr w:type="spellEnd"/>
      <w:r w:rsidRPr="008C5981">
        <w:rPr>
          <w:rFonts w:ascii="Arial" w:hAnsi="Arial" w:cs="Arial"/>
          <w:color w:val="auto"/>
          <w:sz w:val="22"/>
          <w:szCs w:val="22"/>
          <w:lang w:val="en-US"/>
        </w:rPr>
        <w:t xml:space="preserve"> 770 high-resolution imaging system with a 30-MHz transducer (RMV-707B; </w:t>
      </w:r>
      <w:proofErr w:type="spellStart"/>
      <w:r w:rsidRPr="008C5981">
        <w:rPr>
          <w:rFonts w:ascii="Arial" w:hAnsi="Arial" w:cs="Arial"/>
          <w:color w:val="auto"/>
          <w:sz w:val="22"/>
          <w:szCs w:val="22"/>
          <w:lang w:val="en-US"/>
        </w:rPr>
        <w:t>VisualSonics</w:t>
      </w:r>
      <w:proofErr w:type="spellEnd"/>
      <w:r w:rsidRPr="008C5981">
        <w:rPr>
          <w:rFonts w:ascii="Arial" w:hAnsi="Arial" w:cs="Arial"/>
          <w:color w:val="auto"/>
          <w:sz w:val="22"/>
          <w:szCs w:val="22"/>
          <w:lang w:val="en-US"/>
        </w:rPr>
        <w:t>, Toronto, Canada). The mice were initially anesthetized with 3% isoflurane (inhalation), fixed on a heated pad at 37°C and continuously monitored by ECG recording. During the analysis</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isoflurane was reduced to </w:t>
      </w:r>
      <w:r w:rsidR="00FA2236" w:rsidRPr="008C5981">
        <w:rPr>
          <w:rFonts w:ascii="Arial" w:hAnsi="Arial" w:cs="Arial"/>
          <w:color w:val="auto"/>
          <w:sz w:val="22"/>
          <w:szCs w:val="22"/>
          <w:lang w:val="en-US"/>
        </w:rPr>
        <w:t>1.5-2</w:t>
      </w:r>
      <w:r w:rsidRPr="008C5981">
        <w:rPr>
          <w:rFonts w:ascii="Arial" w:hAnsi="Arial" w:cs="Arial"/>
          <w:color w:val="auto"/>
          <w:sz w:val="22"/>
          <w:szCs w:val="22"/>
          <w:lang w:val="en-US"/>
        </w:rPr>
        <w:t xml:space="preserve">%. Scans were performed in the parasternal short axis of the heart in B- and M-mode. The thickness of the posterior and anterior wall, as well as the intraventricular diameter, was determined in both systole and diastole. </w:t>
      </w:r>
      <w:r w:rsidR="00FA2236" w:rsidRPr="008C5981">
        <w:rPr>
          <w:rFonts w:ascii="Arial" w:hAnsi="Arial" w:cs="Arial"/>
          <w:color w:val="auto"/>
          <w:sz w:val="22"/>
          <w:szCs w:val="22"/>
          <w:lang w:val="en-US"/>
        </w:rPr>
        <w:t>We calculated l</w:t>
      </w:r>
      <w:r w:rsidRPr="008C5981">
        <w:rPr>
          <w:rFonts w:ascii="Arial" w:hAnsi="Arial" w:cs="Arial"/>
          <w:color w:val="auto"/>
          <w:sz w:val="22"/>
          <w:szCs w:val="22"/>
          <w:lang w:val="en-US"/>
        </w:rPr>
        <w:t>eft ventricular mass (LVM)</w:t>
      </w:r>
      <w:proofErr w:type="gramStart"/>
      <w:r w:rsidR="00FA2236" w:rsidRPr="008C5981">
        <w:rPr>
          <w:rFonts w:ascii="Arial" w:hAnsi="Arial" w:cs="Arial"/>
          <w:color w:val="auto"/>
          <w:sz w:val="22"/>
          <w:szCs w:val="22"/>
          <w:lang w:val="en-US"/>
        </w:rPr>
        <w:t>,</w:t>
      </w:r>
      <w:r w:rsidRPr="008C5981">
        <w:rPr>
          <w:rFonts w:ascii="Arial" w:hAnsi="Arial" w:cs="Arial"/>
          <w:color w:val="auto"/>
          <w:sz w:val="22"/>
          <w:szCs w:val="22"/>
          <w:lang w:val="en-US"/>
        </w:rPr>
        <w:t>ejection</w:t>
      </w:r>
      <w:proofErr w:type="gramEnd"/>
      <w:r w:rsidRPr="008C5981">
        <w:rPr>
          <w:rFonts w:ascii="Arial" w:hAnsi="Arial" w:cs="Arial"/>
          <w:color w:val="auto"/>
          <w:sz w:val="22"/>
          <w:szCs w:val="22"/>
          <w:lang w:val="en-US"/>
        </w:rPr>
        <w:t xml:space="preserve"> fraction (EF%)</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and fraction shortening (FS%). </w:t>
      </w:r>
    </w:p>
    <w:p w14:paraId="2F934EC9" w14:textId="77777777" w:rsidR="00A64D30" w:rsidRPr="008C5981" w:rsidRDefault="00A64D30">
      <w:pPr>
        <w:spacing w:line="480" w:lineRule="auto"/>
        <w:jc w:val="both"/>
        <w:rPr>
          <w:color w:val="auto"/>
          <w:sz w:val="22"/>
          <w:szCs w:val="22"/>
        </w:rPr>
      </w:pPr>
    </w:p>
    <w:p w14:paraId="00DF2F5C" w14:textId="63646C1A" w:rsidR="0074653E" w:rsidRPr="008F766C" w:rsidRDefault="0074653E" w:rsidP="00B23476">
      <w:pPr>
        <w:spacing w:line="480" w:lineRule="auto"/>
        <w:jc w:val="both"/>
        <w:rPr>
          <w:rFonts w:ascii="Arial" w:hAnsi="Arial" w:cs="Arial"/>
          <w:b/>
          <w:color w:val="auto"/>
          <w:sz w:val="22"/>
          <w:szCs w:val="22"/>
          <w:lang w:val="en-US"/>
          <w:rPrChange w:id="15" w:author="UK" w:date="2018-01-03T15:32:00Z">
            <w:rPr>
              <w:rFonts w:ascii="Arial" w:hAnsi="Arial" w:cs="Arial"/>
              <w:color w:val="auto"/>
              <w:sz w:val="22"/>
              <w:szCs w:val="22"/>
              <w:lang w:val="en-US"/>
            </w:rPr>
          </w:rPrChange>
        </w:rPr>
      </w:pPr>
      <w:r w:rsidRPr="008F766C">
        <w:rPr>
          <w:rFonts w:ascii="Arial" w:hAnsi="Arial" w:cs="Arial"/>
          <w:b/>
          <w:color w:val="auto"/>
          <w:sz w:val="22"/>
          <w:szCs w:val="22"/>
          <w:lang w:val="en-US"/>
          <w:rPrChange w:id="16" w:author="UK" w:date="2018-01-03T15:32:00Z">
            <w:rPr>
              <w:rFonts w:ascii="Arial" w:hAnsi="Arial" w:cs="Arial"/>
              <w:color w:val="auto"/>
              <w:sz w:val="22"/>
              <w:szCs w:val="22"/>
              <w:lang w:val="en-US"/>
            </w:rPr>
          </w:rPrChange>
        </w:rPr>
        <w:t>Isolation of cardiac endothelia</w:t>
      </w:r>
      <w:r w:rsidR="002A56B7" w:rsidRPr="008F766C">
        <w:rPr>
          <w:rFonts w:ascii="Arial" w:hAnsi="Arial" w:cs="Arial"/>
          <w:b/>
          <w:color w:val="auto"/>
          <w:sz w:val="22"/>
          <w:szCs w:val="22"/>
          <w:lang w:val="en-US"/>
          <w:rPrChange w:id="17" w:author="UK" w:date="2018-01-03T15:32:00Z">
            <w:rPr>
              <w:rFonts w:ascii="Arial" w:hAnsi="Arial" w:cs="Arial"/>
              <w:color w:val="auto"/>
              <w:sz w:val="22"/>
              <w:szCs w:val="22"/>
              <w:lang w:val="en-US"/>
            </w:rPr>
          </w:rPrChange>
        </w:rPr>
        <w:t>l</w:t>
      </w:r>
      <w:r w:rsidRPr="008F766C">
        <w:rPr>
          <w:rFonts w:ascii="Arial" w:hAnsi="Arial" w:cs="Arial"/>
          <w:b/>
          <w:color w:val="auto"/>
          <w:sz w:val="22"/>
          <w:szCs w:val="22"/>
          <w:lang w:val="en-US"/>
          <w:rPrChange w:id="18" w:author="UK" w:date="2018-01-03T15:32:00Z">
            <w:rPr>
              <w:rFonts w:ascii="Arial" w:hAnsi="Arial" w:cs="Arial"/>
              <w:color w:val="auto"/>
              <w:sz w:val="22"/>
              <w:szCs w:val="22"/>
              <w:lang w:val="en-US"/>
            </w:rPr>
          </w:rPrChange>
        </w:rPr>
        <w:t xml:space="preserve"> cells</w:t>
      </w:r>
    </w:p>
    <w:p w14:paraId="0D2896CB" w14:textId="33CBA96D" w:rsidR="0074653E" w:rsidRPr="008C5981" w:rsidRDefault="0074653E" w:rsidP="00B23476">
      <w:pPr>
        <w:spacing w:line="480" w:lineRule="auto"/>
        <w:jc w:val="both"/>
        <w:rPr>
          <w:rFonts w:ascii="Arial" w:hAnsi="Arial" w:cs="Arial"/>
          <w:color w:val="auto"/>
          <w:sz w:val="22"/>
          <w:szCs w:val="22"/>
          <w:lang w:val="en-US"/>
        </w:rPr>
      </w:pPr>
      <w:r w:rsidRPr="008C5981">
        <w:rPr>
          <w:rFonts w:ascii="Arial" w:hAnsi="Arial" w:cs="Arial"/>
          <w:color w:val="auto"/>
          <w:sz w:val="22"/>
          <w:szCs w:val="22"/>
          <w:lang w:val="en-US"/>
        </w:rPr>
        <w:t>Ventricular cardiac cells were isolated as previously described</w:t>
      </w:r>
      <w:r w:rsidR="00321DFE" w:rsidRPr="008C5981">
        <w:rPr>
          <w:rFonts w:ascii="Arial" w:hAnsi="Arial" w:cs="Arial"/>
          <w:color w:val="auto"/>
          <w:sz w:val="22"/>
          <w:szCs w:val="22"/>
          <w:lang w:val="en-US"/>
        </w:rPr>
        <w:t xml:space="preserve"> </w:t>
      </w:r>
      <w:r w:rsidR="00321DFE" w:rsidRPr="008C5981">
        <w:rPr>
          <w:rFonts w:ascii="Arial" w:hAnsi="Arial" w:cs="Arial"/>
          <w:color w:val="auto"/>
          <w:sz w:val="22"/>
          <w:szCs w:val="22"/>
          <w:lang w:val="en-US"/>
        </w:rPr>
        <w:fldChar w:fldCharType="begin"/>
      </w:r>
      <w:r w:rsidR="00321DFE" w:rsidRPr="008C5981">
        <w:rPr>
          <w:rFonts w:ascii="Arial" w:hAnsi="Arial" w:cs="Arial"/>
          <w:color w:val="auto"/>
          <w:sz w:val="22"/>
          <w:szCs w:val="22"/>
          <w:lang w:val="en-US"/>
        </w:rPr>
        <w:instrText xml:space="preserve"> ADDIN EN.CITE &lt;EndNote&gt;&lt;Cite&gt;&lt;Author&gt;Antoons&lt;/Author&gt;&lt;Year&gt;2002&lt;/Year&gt;&lt;RecNum&gt;3852&lt;/RecNum&gt;&lt;DisplayText&gt;[2]&lt;/DisplayText&gt;&lt;record&gt;&lt;rec-number&gt;3852&lt;/rec-number&gt;&lt;foreign-keys&gt;&lt;key app="EN" db-id="aa5vpaa572z5v5ead5z5ze0ttdx9vw02vs55" timestamp="1512051017"&gt;3852&lt;/key&gt;&lt;/foreign-keys&gt;&lt;ref-type name="Journal Article"&gt;17&lt;/ref-type&gt;&lt;contributors&gt;&lt;authors&gt;&lt;author&gt;Antoons, G.&lt;/author&gt;&lt;author&gt;Mubagwa, K.&lt;/author&gt;&lt;author&gt;Nevelsteen, I.&lt;/author&gt;&lt;author&gt;Sipido, K. R.&lt;/author&gt;&lt;/authors&gt;&lt;/contributors&gt;&lt;auth-address&gt;Laboratory of Experimental Cardiology, University of Leuven, Belgium.&lt;/auth-address&gt;&lt;titles&gt;&lt;title&gt;Mechanisms underlying the frequency dependence of contraction and [Ca(2+)](i) transients in mouse ventricular myocytes&lt;/title&gt;&lt;secondary-title&gt;J Physiol&lt;/secondary-title&gt;&lt;/titles&gt;&lt;periodical&gt;&lt;full-title&gt;J Physiol&lt;/full-title&gt;&lt;/periodical&gt;&lt;pages&gt;889-98&lt;/pages&gt;&lt;volume&gt;543&lt;/volume&gt;&lt;number&gt;Pt 3&lt;/number&gt;&lt;keywords&gt;&lt;keyword&gt;Animals&lt;/keyword&gt;&lt;keyword&gt;Caffeine/pharmacology&lt;/keyword&gt;&lt;keyword&gt;Calcium/*metabolism&lt;/keyword&gt;&lt;keyword&gt;Calcium Channels, L-Type/metabolism&lt;/keyword&gt;&lt;keyword&gt;Electric Stimulation&lt;/keyword&gt;&lt;keyword&gt;Heart Ventricles/cytology&lt;/keyword&gt;&lt;keyword&gt;Mice&lt;/keyword&gt;&lt;keyword&gt;Myocardial Contraction/*physiology&lt;/keyword&gt;&lt;keyword&gt;Myocytes, Cardiac/*physiology&lt;/keyword&gt;&lt;keyword&gt;Patch-Clamp Techniques&lt;/keyword&gt;&lt;keyword&gt;Phosphodiesterase Inhibitors/pharmacology&lt;/keyword&gt;&lt;keyword&gt;Sarcoplasmic Reticulum/metabolism&lt;/keyword&gt;&lt;keyword&gt;Ventricular Function&lt;/keyword&gt;&lt;keyword&gt;Weight-Bearing&lt;/keyword&gt;&lt;/keywords&gt;&lt;dates&gt;&lt;year&gt;2002&lt;/year&gt;&lt;pub-dates&gt;&lt;date&gt;Sep 15&lt;/date&gt;&lt;/pub-dates&gt;&lt;/dates&gt;&lt;isbn&gt;0022-3751 (Print)&amp;#xD;0022-3751 (Linking)&lt;/isbn&gt;&lt;accession-num&gt;12231646&lt;/accession-num&gt;&lt;urls&gt;&lt;related-urls&gt;&lt;url&gt;http://www.ncbi.nlm.nih.gov/pubmed/12231646&lt;/url&gt;&lt;/related-urls&gt;&lt;/urls&gt;&lt;custom2&gt;PMC2290543&lt;/custom2&gt;&lt;/record&gt;&lt;/Cite&gt;&lt;/EndNote&gt;</w:instrText>
      </w:r>
      <w:r w:rsidR="00321DFE" w:rsidRPr="008C5981">
        <w:rPr>
          <w:rFonts w:ascii="Arial" w:hAnsi="Arial" w:cs="Arial"/>
          <w:color w:val="auto"/>
          <w:sz w:val="22"/>
          <w:szCs w:val="22"/>
          <w:lang w:val="en-US"/>
        </w:rPr>
        <w:fldChar w:fldCharType="separate"/>
      </w:r>
      <w:r w:rsidR="00321DFE" w:rsidRPr="008C5981">
        <w:rPr>
          <w:rFonts w:ascii="Arial" w:hAnsi="Arial" w:cs="Arial"/>
          <w:noProof/>
          <w:color w:val="auto"/>
          <w:sz w:val="22"/>
          <w:szCs w:val="22"/>
          <w:lang w:val="en-US"/>
        </w:rPr>
        <w:t>[2]</w:t>
      </w:r>
      <w:r w:rsidR="00321DFE" w:rsidRPr="008C5981">
        <w:rPr>
          <w:rFonts w:ascii="Arial" w:hAnsi="Arial" w:cs="Arial"/>
          <w:color w:val="auto"/>
          <w:sz w:val="22"/>
          <w:szCs w:val="22"/>
          <w:lang w:val="en-US"/>
        </w:rPr>
        <w:fldChar w:fldCharType="end"/>
      </w:r>
      <w:r w:rsidRPr="008C5981">
        <w:rPr>
          <w:rFonts w:ascii="Arial" w:hAnsi="Arial" w:cs="Arial"/>
          <w:color w:val="auto"/>
          <w:sz w:val="22"/>
          <w:szCs w:val="22"/>
          <w:lang w:val="en-US"/>
        </w:rPr>
        <w:t>. Briefly: mice</w:t>
      </w:r>
      <w:r w:rsidR="002A56B7" w:rsidRPr="008C5981">
        <w:rPr>
          <w:rFonts w:ascii="Arial" w:hAnsi="Arial" w:cs="Arial"/>
          <w:color w:val="auto"/>
          <w:sz w:val="22"/>
          <w:szCs w:val="22"/>
          <w:lang w:val="en-US"/>
        </w:rPr>
        <w:t xml:space="preserve"> were injected with heparin (10.</w:t>
      </w:r>
      <w:r w:rsidRPr="008C5981">
        <w:rPr>
          <w:rFonts w:ascii="Arial" w:hAnsi="Arial" w:cs="Arial"/>
          <w:color w:val="auto"/>
          <w:sz w:val="22"/>
          <w:szCs w:val="22"/>
          <w:lang w:val="en-US"/>
        </w:rPr>
        <w:t>000 I.E/kg</w:t>
      </w:r>
      <w:r w:rsidR="002A56B7" w:rsidRPr="008C5981">
        <w:rPr>
          <w:rFonts w:ascii="Arial" w:hAnsi="Arial" w:cs="Arial"/>
          <w:color w:val="auto"/>
          <w:sz w:val="22"/>
          <w:szCs w:val="22"/>
          <w:lang w:val="en-US"/>
        </w:rPr>
        <w:t xml:space="preserve"> </w:t>
      </w:r>
      <w:proofErr w:type="spellStart"/>
      <w:r w:rsidR="002A56B7" w:rsidRPr="008C5981">
        <w:rPr>
          <w:rFonts w:ascii="Arial" w:hAnsi="Arial" w:cs="Arial"/>
          <w:color w:val="auto"/>
          <w:sz w:val="22"/>
          <w:szCs w:val="22"/>
          <w:lang w:val="en-US"/>
        </w:rPr>
        <w:t>i.p</w:t>
      </w:r>
      <w:proofErr w:type="spellEnd"/>
      <w:r w:rsidR="002A56B7" w:rsidRPr="008C5981">
        <w:rPr>
          <w:rFonts w:ascii="Arial" w:hAnsi="Arial" w:cs="Arial"/>
          <w:color w:val="auto"/>
          <w:sz w:val="22"/>
          <w:szCs w:val="22"/>
          <w:lang w:val="en-US"/>
        </w:rPr>
        <w:t>.)</w:t>
      </w:r>
      <w:r w:rsidRPr="008C5981">
        <w:rPr>
          <w:rFonts w:ascii="Arial" w:hAnsi="Arial" w:cs="Arial"/>
          <w:color w:val="auto"/>
          <w:sz w:val="22"/>
          <w:szCs w:val="22"/>
          <w:lang w:val="en-US"/>
        </w:rPr>
        <w:t xml:space="preserve">.  Afterwards the animals were anesthetized with </w:t>
      </w:r>
      <w:proofErr w:type="spellStart"/>
      <w:r w:rsidRPr="008C5981">
        <w:rPr>
          <w:rFonts w:ascii="Arial" w:hAnsi="Arial" w:cs="Arial"/>
          <w:color w:val="auto"/>
          <w:sz w:val="22"/>
          <w:szCs w:val="22"/>
          <w:lang w:val="en-US"/>
        </w:rPr>
        <w:t>isoflurane</w:t>
      </w:r>
      <w:proofErr w:type="spellEnd"/>
      <w:r w:rsidRPr="008C5981">
        <w:rPr>
          <w:rFonts w:ascii="Arial" w:hAnsi="Arial" w:cs="Arial"/>
          <w:color w:val="auto"/>
          <w:sz w:val="22"/>
          <w:szCs w:val="22"/>
          <w:lang w:val="en-US"/>
        </w:rPr>
        <w:t xml:space="preserve"> (Abbott, Wiesbaden, Germany)</w:t>
      </w:r>
      <w:r w:rsidR="002A56B7" w:rsidRPr="008C5981">
        <w:rPr>
          <w:rFonts w:ascii="Arial" w:hAnsi="Arial" w:cs="Arial"/>
          <w:color w:val="auto"/>
          <w:sz w:val="22"/>
          <w:szCs w:val="22"/>
          <w:lang w:val="en-US"/>
        </w:rPr>
        <w:t>,</w:t>
      </w:r>
      <w:r w:rsidRPr="008C5981">
        <w:rPr>
          <w:rFonts w:ascii="Arial" w:hAnsi="Arial" w:cs="Arial"/>
          <w:color w:val="auto"/>
          <w:sz w:val="22"/>
          <w:szCs w:val="22"/>
          <w:lang w:val="en-US"/>
        </w:rPr>
        <w:t xml:space="preserve"> and killed by cervical dislocation. The heart was removed and perfused on a </w:t>
      </w:r>
      <w:proofErr w:type="spellStart"/>
      <w:r w:rsidRPr="008C5981">
        <w:rPr>
          <w:rFonts w:ascii="Arial" w:hAnsi="Arial" w:cs="Arial"/>
          <w:color w:val="auto"/>
          <w:sz w:val="22"/>
          <w:szCs w:val="22"/>
          <w:lang w:val="en-US"/>
        </w:rPr>
        <w:t>Langendorff</w:t>
      </w:r>
      <w:proofErr w:type="spellEnd"/>
      <w:r w:rsidRPr="008C5981">
        <w:rPr>
          <w:rFonts w:ascii="Arial" w:hAnsi="Arial" w:cs="Arial"/>
          <w:color w:val="auto"/>
          <w:sz w:val="22"/>
          <w:szCs w:val="22"/>
          <w:lang w:val="en-US"/>
        </w:rPr>
        <w:t xml:space="preserve"> apparatus using Ca</w:t>
      </w:r>
      <w:r w:rsidRPr="008C5981">
        <w:rPr>
          <w:rFonts w:ascii="Arial" w:hAnsi="Arial" w:cs="Arial"/>
          <w:color w:val="auto"/>
          <w:sz w:val="22"/>
          <w:szCs w:val="22"/>
          <w:vertAlign w:val="superscript"/>
          <w:lang w:val="en-US"/>
        </w:rPr>
        <w:t>2+</w:t>
      </w:r>
      <w:r w:rsidRPr="008C5981">
        <w:rPr>
          <w:rFonts w:ascii="Arial" w:hAnsi="Arial" w:cs="Arial"/>
          <w:color w:val="auto"/>
          <w:sz w:val="22"/>
          <w:szCs w:val="22"/>
          <w:lang w:val="en-US"/>
        </w:rPr>
        <w:t xml:space="preserve">-free </w:t>
      </w:r>
      <w:proofErr w:type="spellStart"/>
      <w:r w:rsidRPr="008C5981">
        <w:rPr>
          <w:rFonts w:ascii="Arial" w:hAnsi="Arial" w:cs="Arial"/>
          <w:color w:val="auto"/>
          <w:sz w:val="22"/>
          <w:szCs w:val="22"/>
          <w:lang w:val="en-US"/>
        </w:rPr>
        <w:t>Tyrode's</w:t>
      </w:r>
      <w:proofErr w:type="spellEnd"/>
      <w:r w:rsidRPr="008C5981">
        <w:rPr>
          <w:rFonts w:ascii="Arial" w:hAnsi="Arial" w:cs="Arial"/>
          <w:color w:val="auto"/>
          <w:sz w:val="22"/>
          <w:szCs w:val="22"/>
          <w:lang w:val="en-US"/>
        </w:rPr>
        <w:t xml:space="preserve"> solution </w:t>
      </w:r>
      <w:r w:rsidR="002A56B7" w:rsidRPr="008C5981">
        <w:rPr>
          <w:rFonts w:ascii="Arial" w:hAnsi="Arial" w:cs="Arial"/>
          <w:color w:val="auto"/>
          <w:sz w:val="22"/>
          <w:szCs w:val="22"/>
          <w:lang w:val="en-US"/>
        </w:rPr>
        <w:t xml:space="preserve">with </w:t>
      </w:r>
      <w:proofErr w:type="spellStart"/>
      <w:r w:rsidR="002A56B7" w:rsidRPr="008C5981">
        <w:rPr>
          <w:rFonts w:ascii="Arial" w:hAnsi="Arial" w:cs="Arial"/>
          <w:color w:val="auto"/>
          <w:sz w:val="22"/>
          <w:szCs w:val="22"/>
          <w:lang w:val="en-US"/>
        </w:rPr>
        <w:t>taurine</w:t>
      </w:r>
      <w:proofErr w:type="spellEnd"/>
      <w:r w:rsidR="002A56B7" w:rsidRPr="008C5981">
        <w:rPr>
          <w:rFonts w:ascii="Arial" w:hAnsi="Arial" w:cs="Arial"/>
          <w:color w:val="auto"/>
          <w:sz w:val="22"/>
          <w:szCs w:val="22"/>
          <w:lang w:val="en-US"/>
        </w:rPr>
        <w:t xml:space="preserve"> (15 </w:t>
      </w:r>
      <w:proofErr w:type="spellStart"/>
      <w:r w:rsidR="002A56B7" w:rsidRPr="008C5981">
        <w:rPr>
          <w:rFonts w:ascii="Arial" w:hAnsi="Arial" w:cs="Arial"/>
          <w:color w:val="auto"/>
          <w:sz w:val="22"/>
          <w:szCs w:val="22"/>
          <w:lang w:val="en-US"/>
        </w:rPr>
        <w:t>mmol</w:t>
      </w:r>
      <w:proofErr w:type="spellEnd"/>
      <w:r w:rsidR="002A56B7" w:rsidRPr="008C5981">
        <w:rPr>
          <w:rFonts w:ascii="Arial" w:hAnsi="Arial" w:cs="Arial"/>
          <w:color w:val="auto"/>
          <w:sz w:val="22"/>
          <w:szCs w:val="22"/>
          <w:lang w:val="en-US"/>
        </w:rPr>
        <w:t>/L</w:t>
      </w:r>
      <w:r w:rsidRPr="008C5981">
        <w:rPr>
          <w:rFonts w:ascii="Arial" w:hAnsi="Arial" w:cs="Arial"/>
          <w:color w:val="auto"/>
          <w:sz w:val="22"/>
          <w:szCs w:val="22"/>
          <w:lang w:val="en-US"/>
        </w:rPr>
        <w:t xml:space="preserve">). Cardiac tissue was digested with collagenase Type II (Worthington, Lakewood, NJ, USA) and mechanical dispersed. Next, cardiac cells were centrifuged (500rpm/1min/RT), and </w:t>
      </w:r>
      <w:r w:rsidR="00533BE7" w:rsidRPr="008C5981">
        <w:rPr>
          <w:rFonts w:ascii="Arial" w:hAnsi="Arial" w:cs="Arial"/>
          <w:color w:val="auto"/>
          <w:sz w:val="22"/>
          <w:szCs w:val="22"/>
          <w:lang w:val="en-US"/>
        </w:rPr>
        <w:t xml:space="preserve">the </w:t>
      </w:r>
      <w:r w:rsidRPr="008C5981">
        <w:rPr>
          <w:rFonts w:ascii="Arial" w:hAnsi="Arial" w:cs="Arial"/>
          <w:color w:val="auto"/>
          <w:sz w:val="22"/>
          <w:szCs w:val="22"/>
          <w:lang w:val="en-US"/>
        </w:rPr>
        <w:t xml:space="preserve">cell pellet containing </w:t>
      </w:r>
      <w:proofErr w:type="spellStart"/>
      <w:r w:rsidRPr="008C5981">
        <w:rPr>
          <w:rFonts w:ascii="Arial" w:hAnsi="Arial" w:cs="Arial"/>
          <w:color w:val="auto"/>
          <w:sz w:val="22"/>
          <w:szCs w:val="22"/>
          <w:lang w:val="en-US"/>
        </w:rPr>
        <w:t>cardiomyocytes</w:t>
      </w:r>
      <w:proofErr w:type="spellEnd"/>
      <w:r w:rsidRPr="008C5981">
        <w:rPr>
          <w:rFonts w:ascii="Arial" w:hAnsi="Arial" w:cs="Arial"/>
          <w:color w:val="auto"/>
          <w:sz w:val="22"/>
          <w:szCs w:val="22"/>
          <w:lang w:val="en-US"/>
        </w:rPr>
        <w:t xml:space="preserve"> was removed. Re</w:t>
      </w:r>
      <w:r w:rsidR="00533BE7" w:rsidRPr="008C5981">
        <w:rPr>
          <w:rFonts w:ascii="Arial" w:hAnsi="Arial" w:cs="Arial"/>
          <w:color w:val="auto"/>
          <w:sz w:val="22"/>
          <w:szCs w:val="22"/>
          <w:lang w:val="en-US"/>
        </w:rPr>
        <w:t>maining</w:t>
      </w:r>
      <w:r w:rsidRPr="008C5981">
        <w:rPr>
          <w:rFonts w:ascii="Arial" w:hAnsi="Arial" w:cs="Arial"/>
          <w:color w:val="auto"/>
          <w:sz w:val="22"/>
          <w:szCs w:val="22"/>
          <w:lang w:val="en-US"/>
        </w:rPr>
        <w:t xml:space="preserve"> supernatant was subjected to the isolation of cardiac endothelial cells, using </w:t>
      </w:r>
      <w:r w:rsidR="00533BE7" w:rsidRPr="008C5981">
        <w:rPr>
          <w:rFonts w:ascii="Arial" w:hAnsi="Arial" w:cs="Arial"/>
          <w:color w:val="auto"/>
          <w:sz w:val="22"/>
          <w:szCs w:val="22"/>
          <w:lang w:val="en-US"/>
        </w:rPr>
        <w:t xml:space="preserve">the </w:t>
      </w:r>
      <w:r w:rsidRPr="008C5981">
        <w:rPr>
          <w:rFonts w:ascii="Arial" w:hAnsi="Arial" w:cs="Arial"/>
          <w:color w:val="auto"/>
          <w:sz w:val="22"/>
          <w:szCs w:val="22"/>
          <w:lang w:val="en-US"/>
        </w:rPr>
        <w:t xml:space="preserve">Macs </w:t>
      </w:r>
      <w:proofErr w:type="spellStart"/>
      <w:r w:rsidRPr="008C5981">
        <w:rPr>
          <w:rFonts w:ascii="Arial" w:hAnsi="Arial" w:cs="Arial"/>
          <w:color w:val="auto"/>
          <w:sz w:val="22"/>
          <w:szCs w:val="22"/>
          <w:lang w:val="en-US"/>
        </w:rPr>
        <w:t>Miltenyi</w:t>
      </w:r>
      <w:proofErr w:type="spellEnd"/>
      <w:r w:rsidRPr="008C5981">
        <w:rPr>
          <w:rFonts w:ascii="Arial" w:hAnsi="Arial" w:cs="Arial"/>
          <w:color w:val="auto"/>
          <w:sz w:val="22"/>
          <w:szCs w:val="22"/>
          <w:lang w:val="en-US"/>
        </w:rPr>
        <w:t xml:space="preserve"> </w:t>
      </w:r>
      <w:proofErr w:type="spellStart"/>
      <w:r w:rsidRPr="008C5981">
        <w:rPr>
          <w:rFonts w:ascii="Arial" w:hAnsi="Arial" w:cs="Arial"/>
          <w:color w:val="auto"/>
          <w:sz w:val="22"/>
          <w:szCs w:val="22"/>
          <w:lang w:val="en-US"/>
        </w:rPr>
        <w:t>Biotec</w:t>
      </w:r>
      <w:proofErr w:type="spellEnd"/>
      <w:r w:rsidRPr="008C5981">
        <w:rPr>
          <w:rFonts w:ascii="Arial" w:hAnsi="Arial" w:cs="Arial"/>
          <w:color w:val="auto"/>
          <w:sz w:val="22"/>
          <w:szCs w:val="22"/>
          <w:lang w:val="en-US"/>
        </w:rPr>
        <w:t xml:space="preserve"> system, consisting of CD31 </w:t>
      </w:r>
      <w:proofErr w:type="spellStart"/>
      <w:r w:rsidRPr="008C5981">
        <w:rPr>
          <w:rFonts w:ascii="Arial" w:hAnsi="Arial" w:cs="Arial"/>
          <w:color w:val="auto"/>
          <w:sz w:val="22"/>
          <w:szCs w:val="22"/>
          <w:lang w:val="en-US"/>
        </w:rPr>
        <w:t>MicroBeads</w:t>
      </w:r>
      <w:proofErr w:type="spellEnd"/>
      <w:r w:rsidRPr="008C5981">
        <w:rPr>
          <w:rFonts w:ascii="Arial" w:hAnsi="Arial" w:cs="Arial"/>
          <w:color w:val="auto"/>
          <w:sz w:val="22"/>
          <w:szCs w:val="22"/>
          <w:lang w:val="en-US"/>
        </w:rPr>
        <w:t xml:space="preserve"> and LS Columns, according to manufacturer’s suggestions. Briefly: cardi</w:t>
      </w:r>
      <w:r w:rsidR="00533BE7" w:rsidRPr="008C5981">
        <w:rPr>
          <w:rFonts w:ascii="Arial" w:hAnsi="Arial" w:cs="Arial"/>
          <w:color w:val="auto"/>
          <w:sz w:val="22"/>
          <w:szCs w:val="22"/>
          <w:lang w:val="en-US"/>
        </w:rPr>
        <w:t>ac cells were centrifuged (300rpm, 10 min, +4°</w:t>
      </w:r>
      <w:r w:rsidRPr="008C5981">
        <w:rPr>
          <w:rFonts w:ascii="Arial" w:hAnsi="Arial" w:cs="Arial"/>
          <w:color w:val="auto"/>
          <w:sz w:val="22"/>
          <w:szCs w:val="22"/>
          <w:lang w:val="en-US"/>
        </w:rPr>
        <w:t xml:space="preserve">C), washed with washing buffer (containing PBS, </w:t>
      </w:r>
      <w:r w:rsidR="00007F2A" w:rsidRPr="008C5981">
        <w:rPr>
          <w:rFonts w:ascii="Arial" w:hAnsi="Arial" w:cs="Arial"/>
          <w:color w:val="auto"/>
          <w:sz w:val="22"/>
          <w:szCs w:val="22"/>
          <w:lang w:val="en-US"/>
        </w:rPr>
        <w:t xml:space="preserve">0.5% FA-free BSA and 2mM EDTA) </w:t>
      </w:r>
      <w:r w:rsidRPr="008C5981">
        <w:rPr>
          <w:rFonts w:ascii="Arial" w:hAnsi="Arial" w:cs="Arial"/>
          <w:color w:val="auto"/>
          <w:sz w:val="22"/>
          <w:szCs w:val="22"/>
          <w:lang w:val="en-US"/>
        </w:rPr>
        <w:t xml:space="preserve">and incubated with CD31 </w:t>
      </w:r>
      <w:proofErr w:type="spellStart"/>
      <w:r w:rsidRPr="008C5981">
        <w:rPr>
          <w:rFonts w:ascii="Arial" w:hAnsi="Arial" w:cs="Arial"/>
          <w:color w:val="auto"/>
          <w:sz w:val="22"/>
          <w:szCs w:val="22"/>
          <w:lang w:val="en-US"/>
        </w:rPr>
        <w:t>MicroBeads</w:t>
      </w:r>
      <w:proofErr w:type="spellEnd"/>
      <w:r w:rsidRPr="008C5981">
        <w:rPr>
          <w:rFonts w:ascii="Arial" w:hAnsi="Arial" w:cs="Arial"/>
          <w:color w:val="auto"/>
          <w:sz w:val="22"/>
          <w:szCs w:val="22"/>
          <w:lang w:val="en-US"/>
        </w:rPr>
        <w:t xml:space="preserve"> for 15 min on ice. Afterwards the cells were washed, centrifuged, re</w:t>
      </w:r>
      <w:r w:rsidR="00533BE7" w:rsidRPr="008C5981">
        <w:rPr>
          <w:rFonts w:ascii="Arial" w:hAnsi="Arial" w:cs="Arial"/>
          <w:color w:val="auto"/>
          <w:sz w:val="22"/>
          <w:szCs w:val="22"/>
          <w:lang w:val="en-US"/>
        </w:rPr>
        <w:t>-</w:t>
      </w:r>
      <w:r w:rsidRPr="008C5981">
        <w:rPr>
          <w:rFonts w:ascii="Arial" w:hAnsi="Arial" w:cs="Arial"/>
          <w:color w:val="auto"/>
          <w:sz w:val="22"/>
          <w:szCs w:val="22"/>
          <w:lang w:val="en-US"/>
        </w:rPr>
        <w:t xml:space="preserve">suspended in washing </w:t>
      </w:r>
      <w:r w:rsidRPr="008C5981">
        <w:rPr>
          <w:rFonts w:ascii="Arial" w:hAnsi="Arial" w:cs="Arial"/>
          <w:color w:val="auto"/>
          <w:sz w:val="22"/>
          <w:szCs w:val="22"/>
          <w:lang w:val="en-US"/>
        </w:rPr>
        <w:lastRenderedPageBreak/>
        <w:t>buffer</w:t>
      </w:r>
      <w:r w:rsidR="00533BE7" w:rsidRPr="008C5981">
        <w:rPr>
          <w:rFonts w:ascii="Arial" w:hAnsi="Arial" w:cs="Arial"/>
          <w:color w:val="auto"/>
          <w:sz w:val="22"/>
          <w:szCs w:val="22"/>
          <w:lang w:val="en-US"/>
        </w:rPr>
        <w:t>,</w:t>
      </w:r>
      <w:r w:rsidRPr="008C5981">
        <w:rPr>
          <w:rFonts w:ascii="Arial" w:hAnsi="Arial" w:cs="Arial"/>
          <w:color w:val="auto"/>
          <w:sz w:val="22"/>
          <w:szCs w:val="22"/>
          <w:lang w:val="en-US"/>
        </w:rPr>
        <w:t xml:space="preserve"> and separated on the LS Column, placed in the magnetic field. After several washing steps, CD31 positive cells were eluted and pelleted by centrifugation. Pelleted cells were used for a total RNA isolation, performed with microRNA-KIT (</w:t>
      </w:r>
      <w:proofErr w:type="spellStart"/>
      <w:r w:rsidRPr="008C5981">
        <w:rPr>
          <w:rFonts w:ascii="Arial" w:hAnsi="Arial" w:cs="Arial"/>
          <w:color w:val="auto"/>
          <w:sz w:val="22"/>
          <w:szCs w:val="22"/>
          <w:lang w:val="en-US"/>
        </w:rPr>
        <w:t>Qiagen</w:t>
      </w:r>
      <w:proofErr w:type="spellEnd"/>
      <w:r w:rsidRPr="008C5981">
        <w:rPr>
          <w:rFonts w:ascii="Arial" w:hAnsi="Arial" w:cs="Arial"/>
          <w:color w:val="auto"/>
          <w:sz w:val="22"/>
          <w:szCs w:val="22"/>
          <w:lang w:val="en-US"/>
        </w:rPr>
        <w:t>).</w:t>
      </w:r>
    </w:p>
    <w:p w14:paraId="39B61C42" w14:textId="77777777" w:rsidR="0074653E" w:rsidRPr="008C5981" w:rsidRDefault="0074653E" w:rsidP="002A56B7">
      <w:pPr>
        <w:spacing w:line="480" w:lineRule="auto"/>
        <w:jc w:val="both"/>
        <w:rPr>
          <w:rFonts w:ascii="Arial" w:hAnsi="Arial" w:cs="Arial"/>
          <w:color w:val="auto"/>
          <w:sz w:val="22"/>
          <w:szCs w:val="22"/>
        </w:rPr>
      </w:pPr>
    </w:p>
    <w:p w14:paraId="41424C89" w14:textId="77777777" w:rsidR="00A64D30" w:rsidRPr="008F766C" w:rsidRDefault="00FC7D7C">
      <w:pPr>
        <w:spacing w:line="480" w:lineRule="auto"/>
        <w:jc w:val="both"/>
        <w:rPr>
          <w:rFonts w:ascii="Arial" w:hAnsi="Arial" w:cs="Arial"/>
          <w:b/>
          <w:color w:val="auto"/>
          <w:sz w:val="22"/>
          <w:szCs w:val="22"/>
          <w:rPrChange w:id="19" w:author="UK" w:date="2018-01-03T15:32:00Z">
            <w:rPr>
              <w:rFonts w:ascii="Arial" w:hAnsi="Arial" w:cs="Arial"/>
              <w:i/>
              <w:color w:val="auto"/>
              <w:sz w:val="22"/>
              <w:szCs w:val="22"/>
            </w:rPr>
          </w:rPrChange>
        </w:rPr>
      </w:pPr>
      <w:r w:rsidRPr="008F766C">
        <w:rPr>
          <w:rFonts w:ascii="Arial" w:hAnsi="Arial" w:cs="Arial"/>
          <w:b/>
          <w:color w:val="auto"/>
          <w:sz w:val="22"/>
          <w:szCs w:val="22"/>
          <w:rPrChange w:id="20" w:author="UK" w:date="2018-01-03T15:32:00Z">
            <w:rPr>
              <w:rFonts w:ascii="Arial" w:hAnsi="Arial" w:cs="Arial"/>
              <w:i/>
              <w:color w:val="auto"/>
              <w:sz w:val="22"/>
              <w:szCs w:val="22"/>
            </w:rPr>
          </w:rPrChange>
        </w:rPr>
        <w:t>mRNA Analysis</w:t>
      </w:r>
    </w:p>
    <w:p w14:paraId="277F039B" w14:textId="60E84CEE" w:rsidR="00A64D30" w:rsidRPr="008C5981" w:rsidRDefault="00FC7D7C">
      <w:pPr>
        <w:spacing w:line="480" w:lineRule="auto"/>
        <w:jc w:val="both"/>
        <w:rPr>
          <w:rFonts w:ascii="Arial" w:hAnsi="Arial" w:cs="Arial"/>
          <w:color w:val="auto"/>
          <w:sz w:val="22"/>
          <w:szCs w:val="22"/>
          <w:lang w:val="en-US"/>
        </w:rPr>
      </w:pPr>
      <w:r w:rsidRPr="008C5981">
        <w:rPr>
          <w:rFonts w:ascii="Arial" w:hAnsi="Arial" w:cs="Arial"/>
          <w:color w:val="auto"/>
          <w:sz w:val="22"/>
          <w:szCs w:val="22"/>
          <w:lang w:val="en-US"/>
        </w:rPr>
        <w:t xml:space="preserve">Total RNA from heart was isolated using </w:t>
      </w:r>
      <w:proofErr w:type="spellStart"/>
      <w:r w:rsidRPr="008C5981">
        <w:rPr>
          <w:rFonts w:ascii="Arial" w:hAnsi="Arial" w:cs="Arial"/>
          <w:color w:val="auto"/>
          <w:sz w:val="22"/>
          <w:szCs w:val="22"/>
          <w:lang w:val="en-US"/>
        </w:rPr>
        <w:t>Qiazol</w:t>
      </w:r>
      <w:proofErr w:type="spellEnd"/>
      <w:r w:rsidRPr="008C5981">
        <w:rPr>
          <w:rFonts w:ascii="Arial" w:hAnsi="Arial" w:cs="Arial"/>
          <w:color w:val="auto"/>
          <w:sz w:val="22"/>
          <w:szCs w:val="22"/>
          <w:lang w:val="en-US"/>
        </w:rPr>
        <w:t xml:space="preserve"> and the </w:t>
      </w:r>
      <w:proofErr w:type="spellStart"/>
      <w:r w:rsidRPr="008C5981">
        <w:rPr>
          <w:rFonts w:ascii="Arial" w:hAnsi="Arial" w:cs="Arial"/>
          <w:color w:val="auto"/>
          <w:sz w:val="22"/>
          <w:szCs w:val="22"/>
          <w:lang w:val="en-US"/>
        </w:rPr>
        <w:t>RNAeasy</w:t>
      </w:r>
      <w:proofErr w:type="spellEnd"/>
      <w:r w:rsidRPr="008C5981">
        <w:rPr>
          <w:rFonts w:ascii="Arial" w:hAnsi="Arial" w:cs="Arial"/>
          <w:color w:val="auto"/>
          <w:sz w:val="22"/>
          <w:szCs w:val="22"/>
          <w:lang w:val="en-US"/>
        </w:rPr>
        <w:t xml:space="preserve"> Micro Kit from </w:t>
      </w:r>
      <w:proofErr w:type="spellStart"/>
      <w:r w:rsidRPr="008C5981">
        <w:rPr>
          <w:rFonts w:ascii="Arial" w:hAnsi="Arial" w:cs="Arial"/>
          <w:color w:val="auto"/>
          <w:sz w:val="22"/>
          <w:szCs w:val="22"/>
          <w:lang w:val="en-US"/>
        </w:rPr>
        <w:t>Qiagen</w:t>
      </w:r>
      <w:proofErr w:type="spellEnd"/>
      <w:r w:rsidRPr="008C5981">
        <w:rPr>
          <w:rFonts w:ascii="Arial" w:hAnsi="Arial" w:cs="Arial"/>
          <w:color w:val="auto"/>
          <w:sz w:val="22"/>
          <w:szCs w:val="22"/>
          <w:lang w:val="en-US"/>
        </w:rPr>
        <w:t xml:space="preserve"> according to the manufacturers' instructions. LV</w:t>
      </w:r>
      <w:r w:rsidR="00FA2236" w:rsidRPr="008C5981">
        <w:rPr>
          <w:rFonts w:ascii="Arial" w:hAnsi="Arial" w:cs="Arial"/>
          <w:color w:val="auto"/>
          <w:sz w:val="22"/>
          <w:szCs w:val="22"/>
          <w:lang w:val="en-US"/>
        </w:rPr>
        <w:t xml:space="preserve"> </w:t>
      </w:r>
      <w:r w:rsidRPr="008C5981">
        <w:rPr>
          <w:rFonts w:ascii="Arial" w:hAnsi="Arial" w:cs="Arial"/>
          <w:color w:val="auto"/>
          <w:sz w:val="22"/>
          <w:szCs w:val="22"/>
          <w:lang w:val="en-US"/>
        </w:rPr>
        <w:t>tissue samples were lysed using Lysis Tubes P and Speed-Mill system (</w:t>
      </w:r>
      <w:proofErr w:type="spellStart"/>
      <w:r w:rsidRPr="008C5981">
        <w:rPr>
          <w:rFonts w:ascii="Arial" w:hAnsi="Arial" w:cs="Arial"/>
          <w:color w:val="auto"/>
          <w:sz w:val="22"/>
          <w:szCs w:val="22"/>
          <w:lang w:val="en-US"/>
        </w:rPr>
        <w:t>Anatik</w:t>
      </w:r>
      <w:proofErr w:type="spellEnd"/>
      <w:r w:rsidRPr="008C5981">
        <w:rPr>
          <w:rFonts w:ascii="Arial" w:hAnsi="Arial" w:cs="Arial"/>
          <w:color w:val="auto"/>
          <w:sz w:val="22"/>
          <w:szCs w:val="22"/>
          <w:lang w:val="en-US"/>
        </w:rPr>
        <w:t xml:space="preserve"> Jena; </w:t>
      </w:r>
      <w:proofErr w:type="spellStart"/>
      <w:r w:rsidRPr="008C5981">
        <w:rPr>
          <w:rFonts w:ascii="Arial" w:hAnsi="Arial" w:cs="Arial"/>
          <w:color w:val="auto"/>
          <w:sz w:val="22"/>
          <w:szCs w:val="22"/>
          <w:lang w:val="en-US"/>
        </w:rPr>
        <w:t>Biometra</w:t>
      </w:r>
      <w:proofErr w:type="spellEnd"/>
      <w:r w:rsidRPr="008C5981">
        <w:rPr>
          <w:rFonts w:ascii="Arial" w:hAnsi="Arial" w:cs="Arial"/>
          <w:color w:val="auto"/>
          <w:sz w:val="22"/>
          <w:szCs w:val="22"/>
          <w:lang w:val="en-US"/>
        </w:rPr>
        <w:t xml:space="preserve">) following </w:t>
      </w:r>
      <w:r w:rsidR="00FA2236" w:rsidRPr="008C5981">
        <w:rPr>
          <w:rFonts w:ascii="Arial" w:hAnsi="Arial" w:cs="Arial"/>
          <w:color w:val="auto"/>
          <w:sz w:val="22"/>
          <w:szCs w:val="22"/>
          <w:lang w:val="en-US"/>
        </w:rPr>
        <w:t xml:space="preserve">digestion with </w:t>
      </w:r>
      <w:r w:rsidRPr="008C5981">
        <w:rPr>
          <w:rFonts w:ascii="Arial" w:hAnsi="Arial" w:cs="Arial"/>
          <w:color w:val="auto"/>
          <w:sz w:val="22"/>
          <w:szCs w:val="22"/>
          <w:lang w:val="en-US"/>
        </w:rPr>
        <w:t xml:space="preserve">proteinase K. The RNA was </w:t>
      </w:r>
      <w:proofErr w:type="spellStart"/>
      <w:r w:rsidRPr="008C5981">
        <w:rPr>
          <w:rFonts w:ascii="Arial" w:hAnsi="Arial" w:cs="Arial"/>
          <w:color w:val="auto"/>
          <w:sz w:val="22"/>
          <w:szCs w:val="22"/>
          <w:lang w:val="en-US"/>
        </w:rPr>
        <w:t>DNAse</w:t>
      </w:r>
      <w:proofErr w:type="spellEnd"/>
      <w:r w:rsidRPr="008C5981">
        <w:rPr>
          <w:rFonts w:ascii="Arial" w:hAnsi="Arial" w:cs="Arial"/>
          <w:color w:val="auto"/>
          <w:sz w:val="22"/>
          <w:szCs w:val="22"/>
          <w:lang w:val="en-US"/>
        </w:rPr>
        <w:t xml:space="preserve"> digested with </w:t>
      </w:r>
      <w:proofErr w:type="spellStart"/>
      <w:r w:rsidRPr="008C5981">
        <w:rPr>
          <w:rFonts w:ascii="Arial" w:hAnsi="Arial" w:cs="Arial"/>
          <w:color w:val="auto"/>
          <w:sz w:val="22"/>
          <w:szCs w:val="22"/>
          <w:lang w:val="en-US"/>
        </w:rPr>
        <w:t>RNAse</w:t>
      </w:r>
      <w:proofErr w:type="spellEnd"/>
      <w:r w:rsidRPr="008C5981">
        <w:rPr>
          <w:rFonts w:ascii="Arial" w:hAnsi="Arial" w:cs="Arial"/>
          <w:color w:val="auto"/>
          <w:sz w:val="22"/>
          <w:szCs w:val="22"/>
          <w:lang w:val="en-US"/>
        </w:rPr>
        <w:t xml:space="preserve"> free </w:t>
      </w:r>
      <w:proofErr w:type="spellStart"/>
      <w:r w:rsidRPr="008C5981">
        <w:rPr>
          <w:rFonts w:ascii="Arial" w:hAnsi="Arial" w:cs="Arial"/>
          <w:color w:val="auto"/>
          <w:sz w:val="22"/>
          <w:szCs w:val="22"/>
          <w:lang w:val="en-US"/>
        </w:rPr>
        <w:t>DNAse</w:t>
      </w:r>
      <w:proofErr w:type="spellEnd"/>
      <w:r w:rsidRPr="008C5981">
        <w:rPr>
          <w:rFonts w:ascii="Arial" w:hAnsi="Arial" w:cs="Arial"/>
          <w:color w:val="auto"/>
          <w:sz w:val="22"/>
          <w:szCs w:val="22"/>
          <w:lang w:val="en-US"/>
        </w:rPr>
        <w:t xml:space="preserve"> set (</w:t>
      </w:r>
      <w:proofErr w:type="spellStart"/>
      <w:r w:rsidRPr="008C5981">
        <w:rPr>
          <w:rFonts w:ascii="Arial" w:hAnsi="Arial" w:cs="Arial"/>
          <w:color w:val="auto"/>
          <w:sz w:val="22"/>
          <w:szCs w:val="22"/>
          <w:lang w:val="en-US"/>
        </w:rPr>
        <w:t>Qiagen</w:t>
      </w:r>
      <w:proofErr w:type="spellEnd"/>
      <w:r w:rsidRPr="008C5981">
        <w:rPr>
          <w:rFonts w:ascii="Arial" w:hAnsi="Arial" w:cs="Arial"/>
          <w:color w:val="auto"/>
          <w:sz w:val="22"/>
          <w:szCs w:val="22"/>
          <w:lang w:val="en-US"/>
        </w:rPr>
        <w:t xml:space="preserve">) and reverse transcribed using reverse transcriptase, </w:t>
      </w:r>
      <w:proofErr w:type="spellStart"/>
      <w:r w:rsidRPr="008C5981">
        <w:rPr>
          <w:rFonts w:ascii="Arial" w:hAnsi="Arial" w:cs="Arial"/>
          <w:color w:val="auto"/>
          <w:sz w:val="22"/>
          <w:szCs w:val="22"/>
          <w:lang w:val="en-US"/>
        </w:rPr>
        <w:t>RNAsin</w:t>
      </w:r>
      <w:proofErr w:type="spellEnd"/>
      <w:r w:rsidRPr="008C5981">
        <w:rPr>
          <w:rFonts w:ascii="Arial" w:hAnsi="Arial" w:cs="Arial"/>
          <w:color w:val="auto"/>
          <w:sz w:val="22"/>
          <w:szCs w:val="22"/>
          <w:lang w:val="en-US"/>
        </w:rPr>
        <w:t>, and dNTPs (</w:t>
      </w:r>
      <w:proofErr w:type="spellStart"/>
      <w:r w:rsidRPr="008C5981">
        <w:rPr>
          <w:rFonts w:ascii="Arial" w:hAnsi="Arial" w:cs="Arial"/>
          <w:color w:val="auto"/>
          <w:sz w:val="22"/>
          <w:szCs w:val="22"/>
          <w:lang w:val="en-US"/>
        </w:rPr>
        <w:t>Promega</w:t>
      </w:r>
      <w:proofErr w:type="spellEnd"/>
      <w:r w:rsidRPr="008C5981">
        <w:rPr>
          <w:rFonts w:ascii="Arial" w:hAnsi="Arial" w:cs="Arial"/>
          <w:color w:val="auto"/>
          <w:sz w:val="22"/>
          <w:szCs w:val="22"/>
          <w:lang w:val="en-US"/>
        </w:rPr>
        <w:t xml:space="preserve">) according to the manufacturers' instructions. </w:t>
      </w:r>
      <w:proofErr w:type="gramStart"/>
      <w:r w:rsidRPr="008C5981">
        <w:rPr>
          <w:rFonts w:ascii="Arial" w:hAnsi="Arial" w:cs="Arial"/>
          <w:color w:val="auto"/>
          <w:sz w:val="22"/>
          <w:szCs w:val="22"/>
          <w:lang w:val="en-US"/>
        </w:rPr>
        <w:t>mRNA</w:t>
      </w:r>
      <w:proofErr w:type="gramEnd"/>
      <w:r w:rsidRPr="008C5981">
        <w:rPr>
          <w:rFonts w:ascii="Arial" w:hAnsi="Arial" w:cs="Arial"/>
          <w:color w:val="auto"/>
          <w:sz w:val="22"/>
          <w:szCs w:val="22"/>
          <w:lang w:val="en-US"/>
        </w:rPr>
        <w:t xml:space="preserve"> analysis was performed using quantitative RT-PCR analysis in the presence of SYBR-Green fluorescent dye (Life Sciences). The </w:t>
      </w:r>
      <w:proofErr w:type="spellStart"/>
      <w:r w:rsidRPr="008C5981">
        <w:rPr>
          <w:rFonts w:ascii="Arial" w:hAnsi="Arial" w:cs="Arial"/>
          <w:color w:val="auto"/>
          <w:sz w:val="22"/>
          <w:szCs w:val="22"/>
          <w:lang w:val="en-US"/>
        </w:rPr>
        <w:t>qRTPCR</w:t>
      </w:r>
      <w:proofErr w:type="spellEnd"/>
      <w:r w:rsidRPr="008C5981">
        <w:rPr>
          <w:rFonts w:ascii="Arial" w:hAnsi="Arial" w:cs="Arial"/>
          <w:color w:val="auto"/>
          <w:sz w:val="22"/>
          <w:szCs w:val="22"/>
          <w:lang w:val="en-US"/>
        </w:rPr>
        <w:t xml:space="preserve"> results were normalized to 18S and beta-Actin. The primer sequences are available on demand.</w:t>
      </w:r>
    </w:p>
    <w:p w14:paraId="4EBA10FF" w14:textId="77777777" w:rsidR="00A64D30" w:rsidRPr="008C5981" w:rsidRDefault="00A64D30">
      <w:pPr>
        <w:spacing w:line="480" w:lineRule="auto"/>
        <w:jc w:val="both"/>
        <w:rPr>
          <w:rFonts w:ascii="Arial" w:hAnsi="Arial" w:cs="Arial"/>
          <w:color w:val="auto"/>
          <w:lang w:val="en-US"/>
        </w:rPr>
      </w:pPr>
    </w:p>
    <w:p w14:paraId="052539D0" w14:textId="77777777" w:rsidR="00955CD6" w:rsidRPr="008F766C" w:rsidDel="008F766C" w:rsidRDefault="00955CD6">
      <w:pPr>
        <w:spacing w:line="480" w:lineRule="auto"/>
        <w:jc w:val="both"/>
        <w:rPr>
          <w:del w:id="21" w:author="UK" w:date="2018-01-03T15:32:00Z"/>
          <w:rFonts w:ascii="Arial" w:hAnsi="Arial" w:cs="Arial"/>
          <w:b/>
          <w:color w:val="auto"/>
          <w:lang w:val="en-US"/>
          <w:rPrChange w:id="22" w:author="UK" w:date="2018-01-03T15:32:00Z">
            <w:rPr>
              <w:del w:id="23" w:author="UK" w:date="2018-01-03T15:32:00Z"/>
              <w:rFonts w:ascii="Arial" w:hAnsi="Arial" w:cs="Arial"/>
              <w:color w:val="auto"/>
              <w:lang w:val="en-US"/>
            </w:rPr>
          </w:rPrChange>
        </w:rPr>
      </w:pPr>
    </w:p>
    <w:p w14:paraId="002799BD" w14:textId="77777777" w:rsidR="00955CD6" w:rsidRPr="008F766C" w:rsidDel="008F766C" w:rsidRDefault="00955CD6">
      <w:pPr>
        <w:spacing w:line="480" w:lineRule="auto"/>
        <w:jc w:val="both"/>
        <w:rPr>
          <w:del w:id="24" w:author="UK" w:date="2018-01-03T15:32:00Z"/>
          <w:rFonts w:ascii="Arial" w:hAnsi="Arial" w:cs="Arial"/>
          <w:b/>
          <w:color w:val="auto"/>
          <w:lang w:val="en-US"/>
          <w:rPrChange w:id="25" w:author="UK" w:date="2018-01-03T15:32:00Z">
            <w:rPr>
              <w:del w:id="26" w:author="UK" w:date="2018-01-03T15:32:00Z"/>
              <w:rFonts w:ascii="Arial" w:hAnsi="Arial" w:cs="Arial"/>
              <w:color w:val="auto"/>
              <w:lang w:val="en-US"/>
            </w:rPr>
          </w:rPrChange>
        </w:rPr>
      </w:pPr>
    </w:p>
    <w:p w14:paraId="532AEF9C" w14:textId="77777777" w:rsidR="00A64D30" w:rsidRPr="008F766C" w:rsidRDefault="00FC7D7C">
      <w:pPr>
        <w:spacing w:line="480" w:lineRule="auto"/>
        <w:jc w:val="both"/>
        <w:rPr>
          <w:rFonts w:ascii="Arial" w:hAnsi="Arial" w:cs="Arial"/>
          <w:b/>
          <w:color w:val="auto"/>
          <w:sz w:val="22"/>
          <w:szCs w:val="22"/>
          <w:lang w:val="en-US"/>
          <w:rPrChange w:id="27" w:author="UK" w:date="2018-01-03T15:32:00Z">
            <w:rPr>
              <w:rFonts w:ascii="Arial" w:hAnsi="Arial" w:cs="Arial"/>
              <w:i/>
              <w:color w:val="auto"/>
              <w:sz w:val="22"/>
              <w:szCs w:val="22"/>
              <w:lang w:val="en-US"/>
            </w:rPr>
          </w:rPrChange>
        </w:rPr>
      </w:pPr>
      <w:r w:rsidRPr="008F766C">
        <w:rPr>
          <w:rFonts w:ascii="Arial" w:hAnsi="Arial" w:cs="Arial"/>
          <w:b/>
          <w:color w:val="auto"/>
          <w:sz w:val="22"/>
          <w:szCs w:val="22"/>
          <w:lang w:val="en-US"/>
          <w:rPrChange w:id="28" w:author="UK" w:date="2018-01-03T15:32:00Z">
            <w:rPr>
              <w:rFonts w:ascii="Arial" w:hAnsi="Arial" w:cs="Arial"/>
              <w:i/>
              <w:color w:val="auto"/>
              <w:sz w:val="22"/>
              <w:szCs w:val="22"/>
              <w:lang w:val="en-US"/>
            </w:rPr>
          </w:rPrChange>
        </w:rPr>
        <w:t>Western Blotting</w:t>
      </w:r>
    </w:p>
    <w:p w14:paraId="31371FDF" w14:textId="787DC680" w:rsidR="00A64D30" w:rsidRPr="008C5981" w:rsidRDefault="00FC7D7C">
      <w:pPr>
        <w:spacing w:line="480" w:lineRule="auto"/>
        <w:jc w:val="both"/>
        <w:rPr>
          <w:rFonts w:ascii="Arial" w:hAnsi="Arial" w:cs="Arial"/>
          <w:color w:val="auto"/>
          <w:sz w:val="22"/>
          <w:szCs w:val="22"/>
          <w:lang w:val="en-US"/>
        </w:rPr>
      </w:pPr>
      <w:r w:rsidRPr="008C5981">
        <w:rPr>
          <w:rFonts w:ascii="Arial" w:hAnsi="Arial" w:cs="Arial"/>
          <w:color w:val="auto"/>
          <w:sz w:val="22"/>
          <w:szCs w:val="22"/>
          <w:lang w:val="en-US"/>
        </w:rPr>
        <w:t xml:space="preserve">For </w:t>
      </w:r>
      <w:r w:rsidR="00FA2236" w:rsidRPr="008C5981">
        <w:rPr>
          <w:rFonts w:ascii="Arial" w:hAnsi="Arial" w:cs="Arial"/>
          <w:color w:val="auto"/>
          <w:sz w:val="22"/>
          <w:szCs w:val="22"/>
          <w:lang w:val="en-US"/>
        </w:rPr>
        <w:t>western blot (</w:t>
      </w:r>
      <w:r w:rsidRPr="008C5981">
        <w:rPr>
          <w:rFonts w:ascii="Arial" w:hAnsi="Arial" w:cs="Arial"/>
          <w:color w:val="auto"/>
          <w:sz w:val="22"/>
          <w:szCs w:val="22"/>
          <w:lang w:val="en-US"/>
        </w:rPr>
        <w:t>WB</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analysis</w:t>
      </w:r>
      <w:r w:rsidR="00FA2236" w:rsidRPr="008C5981">
        <w:rPr>
          <w:rFonts w:ascii="Arial" w:hAnsi="Arial" w:cs="Arial"/>
          <w:color w:val="auto"/>
          <w:sz w:val="22"/>
          <w:szCs w:val="22"/>
          <w:lang w:val="en-US"/>
        </w:rPr>
        <w:t>,</w:t>
      </w:r>
      <w:r w:rsidRPr="008C5981">
        <w:rPr>
          <w:rFonts w:ascii="Arial" w:hAnsi="Arial" w:cs="Arial"/>
          <w:color w:val="auto"/>
          <w:sz w:val="22"/>
          <w:szCs w:val="22"/>
          <w:lang w:val="en-US"/>
        </w:rPr>
        <w:t xml:space="preserve"> the LV</w:t>
      </w:r>
      <w:r w:rsidR="00FA2236" w:rsidRPr="008C5981">
        <w:rPr>
          <w:rFonts w:ascii="Arial" w:hAnsi="Arial" w:cs="Arial"/>
          <w:color w:val="auto"/>
          <w:sz w:val="22"/>
          <w:szCs w:val="22"/>
          <w:lang w:val="en-US"/>
        </w:rPr>
        <w:t xml:space="preserve"> </w:t>
      </w:r>
      <w:r w:rsidRPr="008C5981">
        <w:rPr>
          <w:rFonts w:ascii="Arial" w:hAnsi="Arial" w:cs="Arial"/>
          <w:color w:val="auto"/>
          <w:sz w:val="22"/>
          <w:szCs w:val="22"/>
          <w:lang w:val="en-US"/>
        </w:rPr>
        <w:t xml:space="preserve">tissue samples were lysed in RIPA buffer (50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w:t>
      </w:r>
      <w:proofErr w:type="spellStart"/>
      <w:r w:rsidRPr="008C5981">
        <w:rPr>
          <w:rFonts w:ascii="Arial" w:hAnsi="Arial" w:cs="Arial"/>
          <w:color w:val="auto"/>
          <w:sz w:val="22"/>
          <w:szCs w:val="22"/>
          <w:lang w:val="en-US"/>
        </w:rPr>
        <w:t>Tris</w:t>
      </w:r>
      <w:proofErr w:type="spellEnd"/>
      <w:r w:rsidRPr="008C5981">
        <w:rPr>
          <w:rFonts w:ascii="Arial" w:hAnsi="Arial" w:cs="Arial"/>
          <w:color w:val="auto"/>
          <w:sz w:val="22"/>
          <w:szCs w:val="22"/>
          <w:lang w:val="en-US"/>
        </w:rPr>
        <w:t xml:space="preserve"> pH 7.5, 150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w:t>
      </w:r>
      <w:proofErr w:type="spellStart"/>
      <w:r w:rsidRPr="008C5981">
        <w:rPr>
          <w:rFonts w:ascii="Arial" w:hAnsi="Arial" w:cs="Arial"/>
          <w:color w:val="auto"/>
          <w:sz w:val="22"/>
          <w:szCs w:val="22"/>
          <w:lang w:val="en-US"/>
        </w:rPr>
        <w:t>NaCl</w:t>
      </w:r>
      <w:proofErr w:type="spellEnd"/>
      <w:r w:rsidRPr="008C5981">
        <w:rPr>
          <w:rFonts w:ascii="Arial" w:hAnsi="Arial" w:cs="Arial"/>
          <w:color w:val="auto"/>
          <w:sz w:val="22"/>
          <w:szCs w:val="22"/>
          <w:lang w:val="en-US"/>
        </w:rPr>
        <w:t xml:space="preserve">, 5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MgCl</w:t>
      </w:r>
      <w:r w:rsidRPr="008C5981">
        <w:rPr>
          <w:rFonts w:ascii="Arial" w:hAnsi="Arial" w:cs="Arial"/>
          <w:color w:val="auto"/>
          <w:sz w:val="22"/>
          <w:szCs w:val="22"/>
          <w:vertAlign w:val="subscript"/>
          <w:lang w:val="en-US"/>
        </w:rPr>
        <w:t>2</w:t>
      </w:r>
      <w:r w:rsidRPr="008C5981">
        <w:rPr>
          <w:rFonts w:ascii="Arial" w:hAnsi="Arial" w:cs="Arial"/>
          <w:color w:val="auto"/>
          <w:sz w:val="22"/>
          <w:szCs w:val="22"/>
          <w:lang w:val="en-US"/>
        </w:rPr>
        <w:t xml:space="preserve">, 1% </w:t>
      </w:r>
      <w:proofErr w:type="spellStart"/>
      <w:r w:rsidRPr="008C5981">
        <w:rPr>
          <w:rFonts w:ascii="Arial" w:hAnsi="Arial" w:cs="Arial"/>
          <w:color w:val="auto"/>
          <w:sz w:val="22"/>
          <w:szCs w:val="22"/>
          <w:lang w:val="en-US"/>
        </w:rPr>
        <w:t>Nonidet</w:t>
      </w:r>
      <w:proofErr w:type="spellEnd"/>
      <w:r w:rsidRPr="008C5981">
        <w:rPr>
          <w:rFonts w:ascii="Arial" w:hAnsi="Arial" w:cs="Arial"/>
          <w:color w:val="auto"/>
          <w:sz w:val="22"/>
          <w:szCs w:val="22"/>
          <w:lang w:val="en-US"/>
        </w:rPr>
        <w:t xml:space="preserve"> P-40, 2.5% glycerol, 1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EGTA, 50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w:t>
      </w:r>
      <w:proofErr w:type="spellStart"/>
      <w:r w:rsidRPr="008C5981">
        <w:rPr>
          <w:rFonts w:ascii="Arial" w:hAnsi="Arial" w:cs="Arial"/>
          <w:color w:val="auto"/>
          <w:sz w:val="22"/>
          <w:szCs w:val="22"/>
          <w:lang w:val="en-US"/>
        </w:rPr>
        <w:t>NaF</w:t>
      </w:r>
      <w:proofErr w:type="spellEnd"/>
      <w:r w:rsidRPr="008C5981">
        <w:rPr>
          <w:rFonts w:ascii="Arial" w:hAnsi="Arial" w:cs="Arial"/>
          <w:color w:val="auto"/>
          <w:sz w:val="22"/>
          <w:szCs w:val="22"/>
          <w:lang w:val="en-US"/>
        </w:rPr>
        <w:t xml:space="preserve">, 1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Na</w:t>
      </w:r>
      <w:r w:rsidRPr="008C5981">
        <w:rPr>
          <w:rFonts w:ascii="Arial" w:hAnsi="Arial" w:cs="Arial"/>
          <w:color w:val="auto"/>
          <w:sz w:val="22"/>
          <w:szCs w:val="22"/>
          <w:vertAlign w:val="subscript"/>
          <w:lang w:val="en-US"/>
        </w:rPr>
        <w:t>3</w:t>
      </w:r>
      <w:r w:rsidRPr="008C5981">
        <w:rPr>
          <w:rFonts w:ascii="Arial" w:hAnsi="Arial" w:cs="Arial"/>
          <w:color w:val="auto"/>
          <w:sz w:val="22"/>
          <w:szCs w:val="22"/>
          <w:lang w:val="en-US"/>
        </w:rPr>
        <w:t>VO</w:t>
      </w:r>
      <w:r w:rsidRPr="008C5981">
        <w:rPr>
          <w:rFonts w:ascii="Arial" w:hAnsi="Arial" w:cs="Arial"/>
          <w:color w:val="auto"/>
          <w:sz w:val="22"/>
          <w:szCs w:val="22"/>
          <w:vertAlign w:val="subscript"/>
          <w:lang w:val="en-US"/>
        </w:rPr>
        <w:t>4</w:t>
      </w:r>
      <w:r w:rsidRPr="008C5981">
        <w:rPr>
          <w:rFonts w:ascii="Arial" w:hAnsi="Arial" w:cs="Arial"/>
          <w:color w:val="auto"/>
          <w:sz w:val="22"/>
          <w:szCs w:val="22"/>
          <w:lang w:val="en-US"/>
        </w:rPr>
        <w:t xml:space="preserve">, 10 </w:t>
      </w:r>
      <w:proofErr w:type="spellStart"/>
      <w:r w:rsidRPr="008C5981">
        <w:rPr>
          <w:rFonts w:ascii="Arial" w:hAnsi="Arial" w:cs="Arial"/>
          <w:color w:val="auto"/>
          <w:sz w:val="22"/>
          <w:szCs w:val="22"/>
          <w:lang w:val="en-US"/>
        </w:rPr>
        <w:t>mM</w:t>
      </w:r>
      <w:proofErr w:type="spellEnd"/>
      <w:r w:rsidRPr="008C5981">
        <w:rPr>
          <w:rFonts w:ascii="Arial" w:hAnsi="Arial" w:cs="Arial"/>
          <w:color w:val="auto"/>
          <w:sz w:val="22"/>
          <w:szCs w:val="22"/>
          <w:lang w:val="en-US"/>
        </w:rPr>
        <w:t xml:space="preserve"> Na</w:t>
      </w:r>
      <w:r w:rsidRPr="008C5981">
        <w:rPr>
          <w:rFonts w:ascii="Arial" w:hAnsi="Arial" w:cs="Arial"/>
          <w:color w:val="auto"/>
          <w:sz w:val="22"/>
          <w:szCs w:val="22"/>
          <w:vertAlign w:val="subscript"/>
          <w:lang w:val="en-US"/>
        </w:rPr>
        <w:t>4</w:t>
      </w:r>
      <w:r w:rsidRPr="008C5981">
        <w:rPr>
          <w:rFonts w:ascii="Arial" w:hAnsi="Arial" w:cs="Arial"/>
          <w:color w:val="auto"/>
          <w:sz w:val="22"/>
          <w:szCs w:val="22"/>
          <w:lang w:val="en-US"/>
        </w:rPr>
        <w:t>P</w:t>
      </w:r>
      <w:r w:rsidRPr="008C5981">
        <w:rPr>
          <w:rFonts w:ascii="Arial" w:hAnsi="Arial" w:cs="Arial"/>
          <w:color w:val="auto"/>
          <w:sz w:val="22"/>
          <w:szCs w:val="22"/>
          <w:vertAlign w:val="subscript"/>
          <w:lang w:val="en-US"/>
        </w:rPr>
        <w:t>2</w:t>
      </w:r>
      <w:r w:rsidRPr="008C5981">
        <w:rPr>
          <w:rFonts w:ascii="Arial" w:hAnsi="Arial" w:cs="Arial"/>
          <w:color w:val="auto"/>
          <w:sz w:val="22"/>
          <w:szCs w:val="22"/>
          <w:lang w:val="en-US"/>
        </w:rPr>
        <w:t>O</w:t>
      </w:r>
      <w:r w:rsidRPr="008C5981">
        <w:rPr>
          <w:rFonts w:ascii="Arial" w:hAnsi="Arial" w:cs="Arial"/>
          <w:color w:val="auto"/>
          <w:sz w:val="22"/>
          <w:szCs w:val="22"/>
          <w:vertAlign w:val="subscript"/>
          <w:lang w:val="en-US"/>
        </w:rPr>
        <w:t>7</w:t>
      </w:r>
      <w:r w:rsidRPr="008C5981">
        <w:rPr>
          <w:rFonts w:ascii="Arial" w:hAnsi="Arial" w:cs="Arial"/>
          <w:color w:val="auto"/>
          <w:sz w:val="22"/>
          <w:szCs w:val="22"/>
          <w:lang w:val="en-US"/>
        </w:rPr>
        <w:t xml:space="preserve">, 100 µM </w:t>
      </w:r>
      <w:proofErr w:type="spellStart"/>
      <w:r w:rsidRPr="008C5981">
        <w:rPr>
          <w:rFonts w:ascii="Arial" w:hAnsi="Arial" w:cs="Arial"/>
          <w:color w:val="auto"/>
          <w:sz w:val="22"/>
          <w:szCs w:val="22"/>
          <w:lang w:val="en-US"/>
        </w:rPr>
        <w:t>phenylmethylsulfonyl</w:t>
      </w:r>
      <w:proofErr w:type="spellEnd"/>
      <w:r w:rsidRPr="008C5981">
        <w:rPr>
          <w:rFonts w:ascii="Arial" w:hAnsi="Arial" w:cs="Arial"/>
          <w:color w:val="auto"/>
          <w:sz w:val="22"/>
          <w:szCs w:val="22"/>
          <w:lang w:val="en-US"/>
        </w:rPr>
        <w:t xml:space="preserve"> fluoride and complete protease/ phosphatase inhibitor cocktail (</w:t>
      </w:r>
      <w:proofErr w:type="spellStart"/>
      <w:r w:rsidRPr="008C5981">
        <w:rPr>
          <w:rFonts w:ascii="Arial" w:hAnsi="Arial" w:cs="Arial"/>
          <w:color w:val="auto"/>
          <w:sz w:val="22"/>
          <w:szCs w:val="22"/>
          <w:lang w:val="en-US"/>
        </w:rPr>
        <w:t>Phos</w:t>
      </w:r>
      <w:proofErr w:type="spellEnd"/>
      <w:r w:rsidRPr="008C5981">
        <w:rPr>
          <w:rFonts w:ascii="Arial" w:hAnsi="Arial" w:cs="Arial"/>
          <w:color w:val="auto"/>
          <w:sz w:val="22"/>
          <w:szCs w:val="22"/>
          <w:lang w:val="en-US"/>
        </w:rPr>
        <w:t>-stop and Complete Mini, Roche Diagnostics) using Lysis Tubes P (</w:t>
      </w:r>
      <w:proofErr w:type="spellStart"/>
      <w:r w:rsidRPr="008C5981">
        <w:rPr>
          <w:rFonts w:ascii="Arial" w:hAnsi="Arial" w:cs="Arial"/>
          <w:color w:val="auto"/>
          <w:sz w:val="22"/>
          <w:szCs w:val="22"/>
          <w:lang w:val="en-US"/>
        </w:rPr>
        <w:t>Anatik</w:t>
      </w:r>
      <w:proofErr w:type="spellEnd"/>
      <w:r w:rsidRPr="008C5981">
        <w:rPr>
          <w:rFonts w:ascii="Arial" w:hAnsi="Arial" w:cs="Arial"/>
          <w:color w:val="auto"/>
          <w:sz w:val="22"/>
          <w:szCs w:val="22"/>
          <w:lang w:val="en-US"/>
        </w:rPr>
        <w:t xml:space="preserve"> Jena; </w:t>
      </w:r>
      <w:proofErr w:type="spellStart"/>
      <w:r w:rsidRPr="008C5981">
        <w:rPr>
          <w:rFonts w:ascii="Arial" w:hAnsi="Arial" w:cs="Arial"/>
          <w:color w:val="auto"/>
          <w:sz w:val="22"/>
          <w:szCs w:val="22"/>
          <w:lang w:val="en-US"/>
        </w:rPr>
        <w:t>Biometra</w:t>
      </w:r>
      <w:proofErr w:type="spellEnd"/>
      <w:r w:rsidRPr="008C5981">
        <w:rPr>
          <w:rFonts w:ascii="Arial" w:hAnsi="Arial" w:cs="Arial"/>
          <w:color w:val="auto"/>
          <w:sz w:val="22"/>
          <w:szCs w:val="22"/>
          <w:lang w:val="en-US"/>
        </w:rPr>
        <w:t>) and Speed-Mill system, analog</w:t>
      </w:r>
      <w:r w:rsidR="00FA2236" w:rsidRPr="008C5981">
        <w:rPr>
          <w:rFonts w:ascii="Arial" w:hAnsi="Arial" w:cs="Arial"/>
          <w:color w:val="auto"/>
          <w:sz w:val="22"/>
          <w:szCs w:val="22"/>
          <w:lang w:val="en-US"/>
        </w:rPr>
        <w:t>ous</w:t>
      </w:r>
      <w:r w:rsidRPr="008C5981">
        <w:rPr>
          <w:rFonts w:ascii="Arial" w:hAnsi="Arial" w:cs="Arial"/>
          <w:color w:val="auto"/>
          <w:sz w:val="22"/>
          <w:szCs w:val="22"/>
          <w:lang w:val="en-US"/>
        </w:rPr>
        <w:t xml:space="preserve"> to </w:t>
      </w:r>
      <w:r w:rsidR="00FA2236" w:rsidRPr="008C5981">
        <w:rPr>
          <w:rFonts w:ascii="Arial" w:hAnsi="Arial" w:cs="Arial"/>
          <w:color w:val="auto"/>
          <w:sz w:val="22"/>
          <w:szCs w:val="22"/>
          <w:lang w:val="en-US"/>
        </w:rPr>
        <w:t xml:space="preserve">the </w:t>
      </w:r>
      <w:r w:rsidRPr="008C5981">
        <w:rPr>
          <w:rFonts w:ascii="Arial" w:hAnsi="Arial" w:cs="Arial"/>
          <w:color w:val="auto"/>
          <w:sz w:val="22"/>
          <w:szCs w:val="22"/>
          <w:lang w:val="en-US"/>
        </w:rPr>
        <w:t xml:space="preserve">RNA-extraction protocol. Lysates were analyzed by immunoblotting using antibodies raised against </w:t>
      </w:r>
      <w:proofErr w:type="spellStart"/>
      <w:r w:rsidRPr="008C5981">
        <w:rPr>
          <w:rFonts w:ascii="Arial" w:hAnsi="Arial" w:cs="Arial"/>
          <w:color w:val="auto"/>
          <w:sz w:val="22"/>
          <w:szCs w:val="22"/>
          <w:lang w:val="en-US"/>
        </w:rPr>
        <w:t>Bcl</w:t>
      </w:r>
      <w:proofErr w:type="spellEnd"/>
      <w:r w:rsidRPr="008C5981">
        <w:rPr>
          <w:rFonts w:ascii="Arial" w:hAnsi="Arial" w:cs="Arial"/>
          <w:color w:val="auto"/>
          <w:sz w:val="22"/>
          <w:szCs w:val="22"/>
          <w:lang w:val="en-US"/>
        </w:rPr>
        <w:t>-associated X protein (</w:t>
      </w:r>
      <w:proofErr w:type="spellStart"/>
      <w:r w:rsidRPr="008C5981">
        <w:rPr>
          <w:rFonts w:ascii="Arial" w:hAnsi="Arial" w:cs="Arial"/>
          <w:color w:val="auto"/>
          <w:sz w:val="22"/>
          <w:szCs w:val="22"/>
          <w:lang w:val="en-US"/>
        </w:rPr>
        <w:t>Bax</w:t>
      </w:r>
      <w:proofErr w:type="spellEnd"/>
      <w:r w:rsidRPr="008C5981">
        <w:rPr>
          <w:rFonts w:ascii="Arial" w:hAnsi="Arial" w:cs="Arial"/>
          <w:color w:val="auto"/>
          <w:sz w:val="22"/>
          <w:szCs w:val="22"/>
          <w:lang w:val="en-US"/>
        </w:rPr>
        <w:t>, #14796, Cell Signaling Technologies)</w:t>
      </w:r>
      <w:r w:rsidR="008E4276" w:rsidRPr="008C5981">
        <w:rPr>
          <w:rFonts w:ascii="Arial" w:hAnsi="Arial" w:cs="Arial"/>
          <w:color w:val="auto"/>
          <w:sz w:val="22"/>
          <w:szCs w:val="22"/>
          <w:lang w:val="en-US"/>
        </w:rPr>
        <w:t xml:space="preserve">, </w:t>
      </w:r>
      <w:r w:rsidR="0070304A" w:rsidRPr="008C5981">
        <w:rPr>
          <w:rFonts w:ascii="Arial" w:hAnsi="Arial" w:cs="Arial"/>
          <w:color w:val="auto"/>
          <w:sz w:val="22"/>
          <w:szCs w:val="22"/>
          <w:lang w:val="en-US"/>
        </w:rPr>
        <w:t xml:space="preserve">cleaved </w:t>
      </w:r>
      <w:proofErr w:type="spellStart"/>
      <w:r w:rsidR="0070304A" w:rsidRPr="008C5981">
        <w:rPr>
          <w:rFonts w:ascii="Arial" w:hAnsi="Arial" w:cs="Arial"/>
          <w:color w:val="auto"/>
          <w:sz w:val="22"/>
          <w:szCs w:val="22"/>
          <w:lang w:val="en-US"/>
        </w:rPr>
        <w:t>caspase</w:t>
      </w:r>
      <w:proofErr w:type="spellEnd"/>
      <w:r w:rsidR="0070304A" w:rsidRPr="008C5981">
        <w:rPr>
          <w:rFonts w:ascii="Arial" w:hAnsi="Arial" w:cs="Arial"/>
          <w:color w:val="auto"/>
          <w:sz w:val="22"/>
          <w:szCs w:val="22"/>
          <w:lang w:val="en-US"/>
        </w:rPr>
        <w:t xml:space="preserve"> 3 (#9664, Cell Signaling Technologies), </w:t>
      </w:r>
      <w:r w:rsidRPr="008C5981">
        <w:rPr>
          <w:rFonts w:ascii="Arial" w:hAnsi="Arial" w:cs="Arial"/>
          <w:color w:val="auto"/>
          <w:sz w:val="22"/>
          <w:szCs w:val="22"/>
          <w:lang w:val="en-US"/>
        </w:rPr>
        <w:t xml:space="preserve">Glyceraldehyde 3-phosphate dehydrogenase (GAPDH, </w:t>
      </w:r>
      <w:proofErr w:type="spellStart"/>
      <w:r w:rsidRPr="008C5981">
        <w:rPr>
          <w:rFonts w:ascii="Arial" w:hAnsi="Arial" w:cs="Arial"/>
          <w:color w:val="auto"/>
          <w:sz w:val="22"/>
          <w:szCs w:val="22"/>
          <w:lang w:val="en-US"/>
        </w:rPr>
        <w:t>Abcam</w:t>
      </w:r>
      <w:proofErr w:type="spellEnd"/>
      <w:r w:rsidRPr="008C5981">
        <w:rPr>
          <w:rFonts w:ascii="Arial" w:hAnsi="Arial" w:cs="Arial"/>
          <w:color w:val="auto"/>
          <w:sz w:val="22"/>
          <w:szCs w:val="22"/>
          <w:lang w:val="en-US"/>
        </w:rPr>
        <w:t xml:space="preserve">), </w:t>
      </w:r>
      <w:r w:rsidR="008E4276" w:rsidRPr="008C5981">
        <w:rPr>
          <w:rFonts w:ascii="Symbol" w:hAnsi="Symbol" w:cs="Arial"/>
          <w:color w:val="auto"/>
          <w:sz w:val="22"/>
          <w:szCs w:val="22"/>
          <w:lang w:val="en-US"/>
        </w:rPr>
        <w:t></w:t>
      </w:r>
      <w:r w:rsidR="008E4276" w:rsidRPr="008C5981">
        <w:rPr>
          <w:rFonts w:ascii="Arial" w:hAnsi="Arial" w:cs="Arial"/>
          <w:color w:val="auto"/>
          <w:sz w:val="22"/>
          <w:szCs w:val="22"/>
          <w:lang w:val="en-US"/>
        </w:rPr>
        <w:t>-actin (</w:t>
      </w:r>
      <w:r w:rsidR="00B23476" w:rsidRPr="008C5981">
        <w:rPr>
          <w:rFonts w:ascii="Arial" w:hAnsi="Arial" w:cs="Arial"/>
          <w:color w:val="auto"/>
          <w:sz w:val="22"/>
          <w:szCs w:val="22"/>
        </w:rPr>
        <w:t>Santa Cruz, SC81178</w:t>
      </w:r>
      <w:r w:rsidR="008E4276" w:rsidRPr="008C5981">
        <w:rPr>
          <w:rFonts w:ascii="Arial" w:hAnsi="Arial" w:cs="Arial"/>
          <w:color w:val="auto"/>
          <w:sz w:val="22"/>
          <w:szCs w:val="22"/>
          <w:lang w:val="en-US"/>
        </w:rPr>
        <w:t xml:space="preserve">) </w:t>
      </w:r>
      <w:r w:rsidRPr="008C5981">
        <w:rPr>
          <w:rFonts w:ascii="Arial" w:hAnsi="Arial" w:cs="Arial"/>
          <w:color w:val="auto"/>
          <w:sz w:val="22"/>
          <w:szCs w:val="22"/>
          <w:lang w:val="en-US"/>
        </w:rPr>
        <w:t xml:space="preserve">and secondary horseradish-conjugated antibodies (Jackson </w:t>
      </w:r>
      <w:proofErr w:type="spellStart"/>
      <w:r w:rsidRPr="008C5981">
        <w:rPr>
          <w:rFonts w:ascii="Arial" w:hAnsi="Arial" w:cs="Arial"/>
          <w:color w:val="auto"/>
          <w:sz w:val="22"/>
          <w:szCs w:val="22"/>
          <w:lang w:val="en-US"/>
        </w:rPr>
        <w:t>Immuno</w:t>
      </w:r>
      <w:proofErr w:type="spellEnd"/>
      <w:r w:rsidRPr="008C5981">
        <w:rPr>
          <w:rFonts w:ascii="Arial" w:hAnsi="Arial" w:cs="Arial"/>
          <w:color w:val="auto"/>
          <w:sz w:val="22"/>
          <w:szCs w:val="22"/>
          <w:lang w:val="en-US"/>
        </w:rPr>
        <w:t xml:space="preserve"> Research). For detection, enhanced </w:t>
      </w:r>
      <w:proofErr w:type="spellStart"/>
      <w:r w:rsidR="00FA2236" w:rsidRPr="008C5981">
        <w:rPr>
          <w:rFonts w:ascii="Arial" w:hAnsi="Arial" w:cs="Arial"/>
          <w:color w:val="auto"/>
          <w:sz w:val="22"/>
          <w:szCs w:val="22"/>
          <w:lang w:val="en-US"/>
        </w:rPr>
        <w:t>chemiluminescent</w:t>
      </w:r>
      <w:proofErr w:type="spellEnd"/>
      <w:r w:rsidRPr="008C5981">
        <w:rPr>
          <w:rFonts w:ascii="Arial" w:hAnsi="Arial" w:cs="Arial"/>
          <w:color w:val="auto"/>
          <w:sz w:val="22"/>
          <w:szCs w:val="22"/>
          <w:lang w:val="en-US"/>
        </w:rPr>
        <w:t xml:space="preserve"> reagents (ECL kit, Thermo Scientific) were used.</w:t>
      </w:r>
    </w:p>
    <w:p w14:paraId="2ACE6C94" w14:textId="77777777" w:rsidR="00A64D30" w:rsidRPr="008C5981" w:rsidRDefault="00A64D30">
      <w:pPr>
        <w:spacing w:line="480" w:lineRule="auto"/>
        <w:jc w:val="both"/>
        <w:rPr>
          <w:color w:val="auto"/>
          <w:sz w:val="22"/>
          <w:szCs w:val="22"/>
        </w:rPr>
      </w:pPr>
      <w:bookmarkStart w:id="29" w:name="_GoBack1"/>
      <w:bookmarkEnd w:id="29"/>
    </w:p>
    <w:p w14:paraId="4C2836F1" w14:textId="77777777" w:rsidR="00A64D30" w:rsidRPr="008F766C" w:rsidRDefault="00FC7D7C" w:rsidP="00FC7D7C">
      <w:pPr>
        <w:spacing w:line="480" w:lineRule="auto"/>
        <w:jc w:val="both"/>
        <w:rPr>
          <w:rFonts w:ascii="Arial" w:hAnsi="Arial" w:cs="Arial"/>
          <w:b/>
          <w:color w:val="auto"/>
          <w:sz w:val="22"/>
          <w:szCs w:val="22"/>
          <w:lang w:val="en-US"/>
          <w:rPrChange w:id="30" w:author="UK" w:date="2018-01-03T15:33:00Z">
            <w:rPr>
              <w:rFonts w:ascii="Arial" w:hAnsi="Arial" w:cs="Arial"/>
              <w:i/>
              <w:color w:val="auto"/>
              <w:sz w:val="22"/>
              <w:szCs w:val="22"/>
              <w:lang w:val="en-US"/>
            </w:rPr>
          </w:rPrChange>
        </w:rPr>
      </w:pPr>
      <w:proofErr w:type="spellStart"/>
      <w:r w:rsidRPr="008F766C">
        <w:rPr>
          <w:rFonts w:ascii="Arial" w:hAnsi="Arial" w:cs="Arial"/>
          <w:b/>
          <w:color w:val="auto"/>
          <w:sz w:val="22"/>
          <w:szCs w:val="22"/>
          <w:lang w:val="en-US"/>
          <w:rPrChange w:id="31" w:author="UK" w:date="2018-01-03T15:33:00Z">
            <w:rPr>
              <w:rFonts w:ascii="Arial" w:hAnsi="Arial" w:cs="Arial"/>
              <w:i/>
              <w:color w:val="auto"/>
              <w:sz w:val="22"/>
              <w:szCs w:val="22"/>
              <w:lang w:val="en-US"/>
            </w:rPr>
          </w:rPrChange>
        </w:rPr>
        <w:lastRenderedPageBreak/>
        <w:t>Bioinformatic</w:t>
      </w:r>
      <w:proofErr w:type="spellEnd"/>
      <w:r w:rsidRPr="008F766C">
        <w:rPr>
          <w:rFonts w:ascii="Arial" w:hAnsi="Arial" w:cs="Arial"/>
          <w:b/>
          <w:color w:val="auto"/>
          <w:sz w:val="22"/>
          <w:szCs w:val="22"/>
          <w:lang w:val="en-US"/>
          <w:rPrChange w:id="32" w:author="UK" w:date="2018-01-03T15:33:00Z">
            <w:rPr>
              <w:rFonts w:ascii="Arial" w:hAnsi="Arial" w:cs="Arial"/>
              <w:i/>
              <w:color w:val="auto"/>
              <w:sz w:val="22"/>
              <w:szCs w:val="22"/>
              <w:lang w:val="en-US"/>
            </w:rPr>
          </w:rPrChange>
        </w:rPr>
        <w:t xml:space="preserve"> data analysis</w:t>
      </w:r>
    </w:p>
    <w:p w14:paraId="3DD098D6" w14:textId="77777777" w:rsidR="00A64D30" w:rsidRPr="008F766C" w:rsidRDefault="00FC7D7C" w:rsidP="00FC7D7C">
      <w:pPr>
        <w:spacing w:line="480" w:lineRule="auto"/>
        <w:jc w:val="both"/>
        <w:rPr>
          <w:rFonts w:ascii="Arial" w:hAnsi="Arial" w:cs="Arial"/>
          <w:b/>
          <w:color w:val="auto"/>
          <w:sz w:val="22"/>
          <w:szCs w:val="22"/>
          <w:lang w:val="en-US"/>
          <w:rPrChange w:id="33" w:author="UK" w:date="2018-01-03T15:33:00Z">
            <w:rPr>
              <w:rFonts w:ascii="Arial" w:hAnsi="Arial" w:cs="Arial"/>
              <w:i/>
              <w:color w:val="auto"/>
              <w:sz w:val="22"/>
              <w:szCs w:val="22"/>
              <w:lang w:val="en-US"/>
            </w:rPr>
          </w:rPrChange>
        </w:rPr>
      </w:pPr>
      <w:r w:rsidRPr="008F766C">
        <w:rPr>
          <w:rFonts w:ascii="Arial" w:hAnsi="Arial" w:cs="Arial"/>
          <w:b/>
          <w:color w:val="auto"/>
          <w:sz w:val="22"/>
          <w:szCs w:val="22"/>
          <w:lang w:val="en-US"/>
          <w:rPrChange w:id="34" w:author="UK" w:date="2018-01-03T15:33:00Z">
            <w:rPr>
              <w:rFonts w:ascii="Arial" w:hAnsi="Arial" w:cs="Arial"/>
              <w:i/>
              <w:color w:val="auto"/>
              <w:sz w:val="22"/>
              <w:szCs w:val="22"/>
              <w:lang w:val="en-US"/>
            </w:rPr>
          </w:rPrChange>
        </w:rPr>
        <w:t>Processing of mouse heart data:</w:t>
      </w:r>
    </w:p>
    <w:p w14:paraId="0684290E" w14:textId="47048278" w:rsidR="00A64D30" w:rsidRPr="008C5981" w:rsidRDefault="00FA2236" w:rsidP="00FC7D7C">
      <w:pPr>
        <w:pStyle w:val="FirstParagraph"/>
        <w:spacing w:before="0" w:after="0" w:line="480" w:lineRule="auto"/>
        <w:jc w:val="both"/>
        <w:rPr>
          <w:rFonts w:ascii="Arial" w:hAnsi="Arial"/>
          <w:color w:val="auto"/>
          <w:sz w:val="22"/>
          <w:szCs w:val="22"/>
        </w:rPr>
      </w:pPr>
      <w:r w:rsidRPr="008C5981">
        <w:rPr>
          <w:rFonts w:ascii="Arial" w:hAnsi="Arial"/>
          <w:color w:val="auto"/>
          <w:sz w:val="22"/>
          <w:szCs w:val="22"/>
        </w:rPr>
        <w:t>One of</w:t>
      </w:r>
      <w:r w:rsidR="00FC7D7C" w:rsidRPr="008C5981">
        <w:rPr>
          <w:rFonts w:ascii="Arial" w:hAnsi="Arial"/>
          <w:color w:val="auto"/>
          <w:sz w:val="22"/>
          <w:szCs w:val="22"/>
        </w:rPr>
        <w:t xml:space="preserve"> the 22 mouse heart data sets was removed due to its large number of missing values. The remaining </w:t>
      </w:r>
      <w:r w:rsidRPr="008C5981">
        <w:rPr>
          <w:rFonts w:ascii="Arial" w:hAnsi="Arial"/>
          <w:color w:val="auto"/>
          <w:sz w:val="22"/>
          <w:szCs w:val="22"/>
        </w:rPr>
        <w:t xml:space="preserve">data sets </w:t>
      </w:r>
      <w:r w:rsidR="00FC7D7C" w:rsidRPr="008C5981">
        <w:rPr>
          <w:rFonts w:ascii="Arial" w:hAnsi="Arial"/>
          <w:color w:val="auto"/>
          <w:sz w:val="22"/>
          <w:szCs w:val="22"/>
        </w:rPr>
        <w:t xml:space="preserve">were normalized with respect to the total amount of measured lipids and values were log2 transformed, yielding </w:t>
      </w:r>
      <m:oMath>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r</m:t>
            </m:r>
          </m:e>
        </m:d>
      </m:oMath>
      <w:r w:rsidR="00FC7D7C" w:rsidRPr="008C5981">
        <w:rPr>
          <w:rFonts w:ascii="Arial" w:hAnsi="Arial"/>
          <w:color w:val="auto"/>
          <w:sz w:val="22"/>
          <w:szCs w:val="22"/>
        </w:rPr>
        <w:t xml:space="preserve">, where </w:t>
      </w:r>
      <m:oMath>
        <m:r>
          <w:rPr>
            <w:rFonts w:ascii="Cambria Math" w:hAnsi="Cambria Math"/>
            <w:color w:val="auto"/>
          </w:rPr>
          <m:t>r</m:t>
        </m:r>
      </m:oMath>
      <w:r w:rsidR="00FC7D7C" w:rsidRPr="008C5981">
        <w:rPr>
          <w:rFonts w:ascii="Arial" w:hAnsi="Arial"/>
          <w:color w:val="auto"/>
          <w:sz w:val="22"/>
          <w:szCs w:val="22"/>
        </w:rPr>
        <w:t xml:space="preserve"> is the relative change. Species with less then three valid measurements in any condition were excluded from the further analysis. This </w:t>
      </w:r>
      <w:r w:rsidRPr="008C5981">
        <w:rPr>
          <w:rFonts w:ascii="Arial" w:hAnsi="Arial"/>
          <w:color w:val="auto"/>
          <w:sz w:val="22"/>
          <w:szCs w:val="22"/>
        </w:rPr>
        <w:t xml:space="preserve">process resulted in a final count of </w:t>
      </w:r>
      <w:r w:rsidR="00FC7D7C" w:rsidRPr="008C5981">
        <w:rPr>
          <w:rFonts w:ascii="Arial" w:hAnsi="Arial"/>
          <w:color w:val="auto"/>
          <w:sz w:val="22"/>
          <w:szCs w:val="22"/>
        </w:rPr>
        <w:t xml:space="preserve">225 </w:t>
      </w:r>
      <w:r w:rsidRPr="008C5981">
        <w:rPr>
          <w:rFonts w:ascii="Arial" w:hAnsi="Arial"/>
          <w:color w:val="auto"/>
          <w:sz w:val="22"/>
          <w:szCs w:val="22"/>
        </w:rPr>
        <w:t xml:space="preserve">lipid species </w:t>
      </w:r>
      <w:r w:rsidR="00FC7D7C" w:rsidRPr="008C5981">
        <w:rPr>
          <w:rFonts w:ascii="Arial" w:hAnsi="Arial"/>
          <w:color w:val="auto"/>
          <w:sz w:val="22"/>
          <w:szCs w:val="22"/>
        </w:rPr>
        <w:t xml:space="preserve">from </w:t>
      </w:r>
      <w:r w:rsidRPr="008C5981">
        <w:rPr>
          <w:rFonts w:ascii="Arial" w:hAnsi="Arial"/>
          <w:color w:val="auto"/>
          <w:sz w:val="22"/>
          <w:szCs w:val="22"/>
        </w:rPr>
        <w:t>an initial</w:t>
      </w:r>
      <w:r w:rsidR="00FC7D7C" w:rsidRPr="008C5981">
        <w:rPr>
          <w:rFonts w:ascii="Arial" w:hAnsi="Arial"/>
          <w:color w:val="auto"/>
          <w:sz w:val="22"/>
          <w:szCs w:val="22"/>
        </w:rPr>
        <w:t xml:space="preserve"> 542.</w:t>
      </w:r>
    </w:p>
    <w:p w14:paraId="1727B35D" w14:textId="77777777" w:rsidR="00A64D30" w:rsidRPr="008C5981" w:rsidRDefault="00FC7D7C" w:rsidP="00FC7D7C">
      <w:pPr>
        <w:pStyle w:val="TextBody"/>
        <w:spacing w:before="0" w:after="0" w:line="480" w:lineRule="auto"/>
        <w:jc w:val="both"/>
        <w:rPr>
          <w:rFonts w:ascii="Arial" w:hAnsi="Arial"/>
          <w:color w:val="auto"/>
          <w:sz w:val="22"/>
          <w:szCs w:val="22"/>
        </w:rPr>
      </w:pPr>
      <w:r w:rsidRPr="008C5981">
        <w:rPr>
          <w:rFonts w:ascii="Arial" w:hAnsi="Arial"/>
          <w:color w:val="auto"/>
          <w:sz w:val="22"/>
          <w:szCs w:val="22"/>
        </w:rPr>
        <w:t xml:space="preserve">To filter for differentially regulated lipid species we used a linear model, </w:t>
      </w:r>
    </w:p>
    <w:p w14:paraId="6918AFE1" w14:textId="77777777" w:rsidR="00A64D30" w:rsidRPr="008C5981" w:rsidRDefault="008F766C" w:rsidP="00FC7D7C">
      <w:pPr>
        <w:pStyle w:val="TextBody"/>
        <w:spacing w:before="0" w:after="0" w:line="480" w:lineRule="auto"/>
        <w:jc w:val="both"/>
        <w:rPr>
          <w:rFonts w:ascii="Arial" w:hAnsi="Arial"/>
          <w:color w:val="auto"/>
          <w:sz w:val="22"/>
          <w:szCs w:val="22"/>
        </w:rPr>
      </w:pPr>
      <m:oMathPara>
        <m:oMath>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r</m:t>
              </m:r>
            </m:e>
          </m:d>
          <m:r>
            <w:rPr>
              <w:rFonts w:ascii="Cambria Math" w:hAnsi="Cambria Math"/>
              <w:color w:val="auto"/>
            </w:rPr>
            <m:t>=μ+trt+ko+trt:ko.</m:t>
          </m:r>
        </m:oMath>
      </m:oMathPara>
    </w:p>
    <w:p w14:paraId="7320344F" w14:textId="130DFE81" w:rsidR="00A64D30" w:rsidRPr="008C5981" w:rsidRDefault="00FC7D7C" w:rsidP="00FC7D7C">
      <w:pPr>
        <w:pStyle w:val="TextBody"/>
        <w:spacing w:before="0" w:after="0" w:line="480" w:lineRule="auto"/>
        <w:jc w:val="both"/>
        <w:rPr>
          <w:rFonts w:ascii="Arial" w:hAnsi="Arial"/>
          <w:color w:val="auto"/>
          <w:sz w:val="22"/>
          <w:szCs w:val="22"/>
        </w:rPr>
      </w:pPr>
      <m:oMath>
        <m:r>
          <w:rPr>
            <w:rFonts w:ascii="Cambria Math" w:hAnsi="Cambria Math"/>
            <w:color w:val="auto"/>
          </w:rPr>
          <m:t>μ</m:t>
        </m:r>
      </m:oMath>
      <w:r w:rsidRPr="008C5981">
        <w:rPr>
          <w:rFonts w:ascii="Arial" w:hAnsi="Arial"/>
          <w:color w:val="auto"/>
          <w:sz w:val="22"/>
          <w:szCs w:val="22"/>
        </w:rPr>
        <w:t xml:space="preserve"> </w:t>
      </w:r>
      <w:proofErr w:type="gramStart"/>
      <w:r w:rsidRPr="008C5981">
        <w:rPr>
          <w:rFonts w:ascii="Arial" w:hAnsi="Arial"/>
          <w:color w:val="auto"/>
          <w:sz w:val="22"/>
          <w:szCs w:val="22"/>
        </w:rPr>
        <w:t>denotes</w:t>
      </w:r>
      <w:proofErr w:type="gramEnd"/>
      <w:r w:rsidRPr="008C5981">
        <w:rPr>
          <w:rFonts w:ascii="Arial" w:hAnsi="Arial"/>
          <w:color w:val="auto"/>
          <w:sz w:val="22"/>
          <w:szCs w:val="22"/>
        </w:rPr>
        <w:t xml:space="preserve"> the offset of the measured value as given by wt_sham, and </w:t>
      </w:r>
      <m:oMath>
        <m:r>
          <w:rPr>
            <w:rFonts w:ascii="Cambria Math" w:hAnsi="Cambria Math"/>
            <w:color w:val="auto"/>
          </w:rPr>
          <m:t>trt:ko</m:t>
        </m:r>
      </m:oMath>
      <w:r w:rsidRPr="008C5981">
        <w:rPr>
          <w:rFonts w:ascii="Arial" w:hAnsi="Arial"/>
          <w:color w:val="auto"/>
          <w:sz w:val="22"/>
          <w:szCs w:val="22"/>
        </w:rPr>
        <w:t xml:space="preserve"> denotes the interaction between treatment, </w:t>
      </w:r>
      <m:oMath>
        <m:r>
          <w:rPr>
            <w:rFonts w:ascii="Cambria Math" w:hAnsi="Cambria Math"/>
            <w:color w:val="auto"/>
          </w:rPr>
          <m:t>trt</m:t>
        </m:r>
      </m:oMath>
      <w:r w:rsidRPr="008C5981">
        <w:rPr>
          <w:rFonts w:ascii="Arial" w:hAnsi="Arial"/>
          <w:color w:val="auto"/>
          <w:sz w:val="22"/>
          <w:szCs w:val="22"/>
        </w:rPr>
        <w:t xml:space="preserve">, and </w:t>
      </w:r>
      <m:oMath>
        <m:r>
          <w:rPr>
            <w:rFonts w:ascii="Cambria Math" w:hAnsi="Cambria Math"/>
            <w:color w:val="auto"/>
          </w:rPr>
          <m:t>ko</m:t>
        </m:r>
      </m:oMath>
      <w:r w:rsidRPr="008C5981">
        <w:rPr>
          <w:rFonts w:ascii="Arial" w:hAnsi="Arial"/>
          <w:color w:val="auto"/>
          <w:sz w:val="22"/>
          <w:szCs w:val="22"/>
        </w:rPr>
        <w:t>. Next we tested for the hypotheses that</w:t>
      </w:r>
    </w:p>
    <w:p w14:paraId="3583B848" w14:textId="77777777" w:rsidR="00A64D30" w:rsidRPr="008C5981" w:rsidRDefault="00FC7D7C" w:rsidP="00FC7D7C">
      <w:pPr>
        <w:pStyle w:val="Compact"/>
        <w:numPr>
          <w:ilvl w:val="0"/>
          <w:numId w:val="2"/>
        </w:numPr>
        <w:spacing w:before="0" w:after="0" w:line="480" w:lineRule="auto"/>
        <w:ind w:left="0" w:firstLine="0"/>
        <w:jc w:val="both"/>
        <w:rPr>
          <w:rFonts w:ascii="Arial" w:hAnsi="Arial"/>
          <w:color w:val="auto"/>
          <w:sz w:val="22"/>
          <w:szCs w:val="22"/>
        </w:rPr>
      </w:pPr>
      <m:oMath>
        <m:r>
          <w:rPr>
            <w:rFonts w:ascii="Cambria Math" w:hAnsi="Cambria Math"/>
            <w:color w:val="auto"/>
          </w:rPr>
          <m:t>trt=0</m:t>
        </m:r>
      </m:oMath>
      <w:r w:rsidRPr="008C5981">
        <w:rPr>
          <w:rFonts w:ascii="Arial" w:hAnsi="Arial"/>
          <w:color w:val="auto"/>
          <w:sz w:val="22"/>
          <w:szCs w:val="22"/>
        </w:rPr>
        <w:t xml:space="preserve">, </w:t>
      </w:r>
      <w:proofErr w:type="gramStart"/>
      <w:r w:rsidRPr="008C5981">
        <w:rPr>
          <w:rFonts w:ascii="Arial" w:hAnsi="Arial"/>
          <w:color w:val="auto"/>
          <w:sz w:val="22"/>
          <w:szCs w:val="22"/>
        </w:rPr>
        <w:t>i</w:t>
      </w:r>
      <w:proofErr w:type="gramEnd"/>
      <w:r w:rsidRPr="008C5981">
        <w:rPr>
          <w:rFonts w:ascii="Arial" w:hAnsi="Arial"/>
          <w:color w:val="auto"/>
          <w:sz w:val="22"/>
          <w:szCs w:val="22"/>
        </w:rPr>
        <w:t>.e. there is no effect due to the treatment</w:t>
      </w:r>
    </w:p>
    <w:p w14:paraId="1941661E" w14:textId="77777777" w:rsidR="00A64D30" w:rsidRPr="008C5981" w:rsidRDefault="00FC7D7C" w:rsidP="00FC7D7C">
      <w:pPr>
        <w:pStyle w:val="Compact"/>
        <w:numPr>
          <w:ilvl w:val="0"/>
          <w:numId w:val="2"/>
        </w:numPr>
        <w:spacing w:before="0" w:after="0" w:line="480" w:lineRule="auto"/>
        <w:ind w:left="0" w:firstLine="0"/>
        <w:jc w:val="both"/>
        <w:rPr>
          <w:rFonts w:ascii="Arial" w:hAnsi="Arial"/>
          <w:color w:val="auto"/>
          <w:sz w:val="22"/>
          <w:szCs w:val="22"/>
        </w:rPr>
      </w:pPr>
      <m:oMath>
        <m:r>
          <w:rPr>
            <w:rFonts w:ascii="Cambria Math" w:hAnsi="Cambria Math"/>
            <w:color w:val="auto"/>
          </w:rPr>
          <m:t>ko=0</m:t>
        </m:r>
      </m:oMath>
      <w:r w:rsidRPr="008C5981">
        <w:rPr>
          <w:rFonts w:ascii="Arial" w:hAnsi="Arial"/>
          <w:color w:val="auto"/>
          <w:sz w:val="22"/>
          <w:szCs w:val="22"/>
        </w:rPr>
        <w:t xml:space="preserve">, </w:t>
      </w:r>
      <w:proofErr w:type="gramStart"/>
      <w:r w:rsidRPr="008C5981">
        <w:rPr>
          <w:rFonts w:ascii="Arial" w:hAnsi="Arial"/>
          <w:color w:val="auto"/>
          <w:sz w:val="22"/>
          <w:szCs w:val="22"/>
        </w:rPr>
        <w:t>i</w:t>
      </w:r>
      <w:proofErr w:type="gramEnd"/>
      <w:r w:rsidRPr="008C5981">
        <w:rPr>
          <w:rFonts w:ascii="Arial" w:hAnsi="Arial"/>
          <w:color w:val="auto"/>
          <w:sz w:val="22"/>
          <w:szCs w:val="22"/>
        </w:rPr>
        <w:t>.e. there is no effect due to the genotype</w:t>
      </w:r>
    </w:p>
    <w:p w14:paraId="7CF75D11" w14:textId="77777777" w:rsidR="00A64D30" w:rsidRPr="008C5981" w:rsidRDefault="00FC7D7C" w:rsidP="00FC7D7C">
      <w:pPr>
        <w:pStyle w:val="Compact"/>
        <w:numPr>
          <w:ilvl w:val="0"/>
          <w:numId w:val="2"/>
        </w:numPr>
        <w:spacing w:before="0" w:after="0" w:line="480" w:lineRule="auto"/>
        <w:ind w:left="0" w:firstLine="0"/>
        <w:jc w:val="both"/>
        <w:rPr>
          <w:rFonts w:ascii="Arial" w:hAnsi="Arial"/>
          <w:color w:val="auto"/>
          <w:sz w:val="22"/>
          <w:szCs w:val="22"/>
        </w:rPr>
      </w:pPr>
      <m:oMath>
        <m:r>
          <w:rPr>
            <w:rFonts w:ascii="Cambria Math" w:hAnsi="Cambria Math"/>
            <w:color w:val="auto"/>
          </w:rPr>
          <m:t>trt+ko+trt:ko=0</m:t>
        </m:r>
      </m:oMath>
      <w:r w:rsidRPr="008C5981">
        <w:rPr>
          <w:rFonts w:ascii="Arial" w:hAnsi="Arial"/>
          <w:color w:val="auto"/>
          <w:sz w:val="22"/>
          <w:szCs w:val="22"/>
        </w:rPr>
        <w:t xml:space="preserve">, </w:t>
      </w:r>
      <w:proofErr w:type="gramStart"/>
      <w:r w:rsidRPr="008C5981">
        <w:rPr>
          <w:rFonts w:ascii="Arial" w:hAnsi="Arial"/>
          <w:color w:val="auto"/>
          <w:sz w:val="22"/>
          <w:szCs w:val="22"/>
        </w:rPr>
        <w:t>i</w:t>
      </w:r>
      <w:proofErr w:type="gramEnd"/>
      <w:r w:rsidRPr="008C5981">
        <w:rPr>
          <w:rFonts w:ascii="Arial" w:hAnsi="Arial"/>
          <w:color w:val="auto"/>
          <w:sz w:val="22"/>
          <w:szCs w:val="22"/>
        </w:rPr>
        <w:t xml:space="preserve">.e. the interaction restores the </w:t>
      </w:r>
      <w:proofErr w:type="spellStart"/>
      <w:r w:rsidRPr="008C5981">
        <w:rPr>
          <w:rStyle w:val="VerbatimChar"/>
          <w:rFonts w:ascii="Arial" w:hAnsi="Arial"/>
          <w:color w:val="auto"/>
          <w:szCs w:val="22"/>
        </w:rPr>
        <w:t>wt</w:t>
      </w:r>
      <w:proofErr w:type="spellEnd"/>
      <w:r w:rsidRPr="008C5981">
        <w:rPr>
          <w:rFonts w:ascii="Arial" w:hAnsi="Arial"/>
          <w:color w:val="auto"/>
          <w:sz w:val="22"/>
          <w:szCs w:val="22"/>
        </w:rPr>
        <w:t xml:space="preserve"> level without treatment</w:t>
      </w:r>
    </w:p>
    <w:p w14:paraId="38BA6304" w14:textId="34A072F2" w:rsidR="00A64D30" w:rsidRPr="008C5981" w:rsidRDefault="00FC7D7C" w:rsidP="00FC7D7C">
      <w:pPr>
        <w:pStyle w:val="FirstParagraph"/>
        <w:spacing w:before="0" w:after="0" w:line="480" w:lineRule="auto"/>
        <w:jc w:val="both"/>
        <w:rPr>
          <w:rFonts w:ascii="Arial" w:hAnsi="Arial"/>
          <w:color w:val="auto"/>
          <w:sz w:val="22"/>
          <w:szCs w:val="22"/>
        </w:rPr>
      </w:pPr>
      <w:r w:rsidRPr="008C5981">
        <w:rPr>
          <w:rFonts w:ascii="Arial" w:hAnsi="Arial"/>
          <w:color w:val="auto"/>
          <w:sz w:val="22"/>
          <w:szCs w:val="22"/>
        </w:rPr>
        <w:t xml:space="preserve">For each test we obtained the t-statistic, and multiple testing corrections were applied to obtain adjusted p-values using the function </w:t>
      </w:r>
      <w:proofErr w:type="spellStart"/>
      <w:r w:rsidRPr="008C5981">
        <w:rPr>
          <w:rStyle w:val="VerbatimChar"/>
          <w:rFonts w:ascii="Arial" w:hAnsi="Arial"/>
          <w:color w:val="auto"/>
          <w:szCs w:val="22"/>
        </w:rPr>
        <w:t>glht</w:t>
      </w:r>
      <w:proofErr w:type="spellEnd"/>
      <w:r w:rsidRPr="008C5981">
        <w:rPr>
          <w:rFonts w:ascii="Arial" w:hAnsi="Arial"/>
          <w:color w:val="auto"/>
          <w:sz w:val="22"/>
          <w:szCs w:val="22"/>
        </w:rPr>
        <w:t xml:space="preserve"> from the </w:t>
      </w:r>
      <w:proofErr w:type="spellStart"/>
      <w:r w:rsidRPr="008C5981">
        <w:rPr>
          <w:rStyle w:val="VerbatimChar"/>
          <w:rFonts w:ascii="Arial" w:hAnsi="Arial"/>
          <w:color w:val="auto"/>
          <w:szCs w:val="22"/>
        </w:rPr>
        <w:t>multcomp</w:t>
      </w:r>
      <w:proofErr w:type="spellEnd"/>
      <w:r w:rsidRPr="008C5981">
        <w:rPr>
          <w:rFonts w:ascii="Arial" w:hAnsi="Arial"/>
          <w:color w:val="auto"/>
          <w:sz w:val="22"/>
          <w:szCs w:val="22"/>
        </w:rPr>
        <w:t xml:space="preserve"> R package. Since we did this for each lipid species, we also applied multiple testing corrections when filtering for differentially regulated species. To that end</w:t>
      </w:r>
      <w:r w:rsidR="00463E90" w:rsidRPr="008C5981">
        <w:rPr>
          <w:rFonts w:ascii="Arial" w:hAnsi="Arial"/>
          <w:color w:val="auto"/>
          <w:sz w:val="22"/>
          <w:szCs w:val="22"/>
        </w:rPr>
        <w:t>,</w:t>
      </w:r>
      <w:r w:rsidRPr="008C5981">
        <w:rPr>
          <w:rFonts w:ascii="Arial" w:hAnsi="Arial"/>
          <w:color w:val="auto"/>
          <w:sz w:val="22"/>
          <w:szCs w:val="22"/>
        </w:rPr>
        <w:t xml:space="preserve"> we determined FDR adjusted p-values and retained all </w:t>
      </w:r>
      <w:proofErr w:type="gramStart"/>
      <w:r w:rsidRPr="008C5981">
        <w:rPr>
          <w:rFonts w:ascii="Arial" w:hAnsi="Arial"/>
          <w:color w:val="auto"/>
          <w:sz w:val="22"/>
          <w:szCs w:val="22"/>
        </w:rPr>
        <w:t>species which</w:t>
      </w:r>
      <w:proofErr w:type="gramEnd"/>
      <w:r w:rsidRPr="008C5981">
        <w:rPr>
          <w:rFonts w:ascii="Arial" w:hAnsi="Arial"/>
          <w:color w:val="auto"/>
          <w:sz w:val="22"/>
          <w:szCs w:val="22"/>
        </w:rPr>
        <w:t xml:space="preserve"> ha</w:t>
      </w:r>
      <w:r w:rsidR="00463E90" w:rsidRPr="008C5981">
        <w:rPr>
          <w:rFonts w:ascii="Arial" w:hAnsi="Arial"/>
          <w:color w:val="auto"/>
          <w:sz w:val="22"/>
          <w:szCs w:val="22"/>
        </w:rPr>
        <w:t>d</w:t>
      </w:r>
      <w:r w:rsidRPr="008C5981">
        <w:rPr>
          <w:rFonts w:ascii="Arial" w:hAnsi="Arial"/>
          <w:color w:val="auto"/>
          <w:sz w:val="22"/>
          <w:szCs w:val="22"/>
        </w:rPr>
        <w:t xml:space="preserve"> an </w:t>
      </w:r>
      <m:oMath>
        <m:r>
          <w:rPr>
            <w:rFonts w:ascii="Cambria Math" w:hAnsi="Cambria Math"/>
            <w:color w:val="auto"/>
          </w:rPr>
          <m:t>adjusted p-value&lt;0.1</m:t>
        </m:r>
      </m:oMath>
      <w:r w:rsidRPr="008C5981">
        <w:rPr>
          <w:rFonts w:ascii="Arial" w:hAnsi="Arial"/>
          <w:color w:val="auto"/>
          <w:sz w:val="22"/>
          <w:szCs w:val="22"/>
        </w:rPr>
        <w:t xml:space="preserve"> in at least one hypothesis test. We used the t-statistics to cluster the filtered lipid species with hierarchical clustering using the complete linkage method with </w:t>
      </w:r>
      <w:r w:rsidR="00463E90" w:rsidRPr="008C5981">
        <w:rPr>
          <w:rFonts w:ascii="Arial" w:hAnsi="Arial"/>
          <w:color w:val="auto"/>
          <w:sz w:val="22"/>
          <w:szCs w:val="22"/>
        </w:rPr>
        <w:t>a</w:t>
      </w:r>
      <w:r w:rsidRPr="008C5981">
        <w:rPr>
          <w:rFonts w:ascii="Arial" w:hAnsi="Arial"/>
          <w:color w:val="auto"/>
          <w:sz w:val="22"/>
          <w:szCs w:val="22"/>
        </w:rPr>
        <w:t xml:space="preserve"> Euclidean distance. </w:t>
      </w:r>
      <w:proofErr w:type="gramStart"/>
      <w:r w:rsidRPr="008C5981">
        <w:rPr>
          <w:rFonts w:ascii="Arial" w:hAnsi="Arial"/>
          <w:color w:val="auto"/>
          <w:sz w:val="22"/>
          <w:szCs w:val="22"/>
        </w:rPr>
        <w:t>Four different clusters were identified by cutting the tree at a height of 8</w:t>
      </w:r>
      <w:proofErr w:type="gramEnd"/>
      <w:r w:rsidRPr="008C5981">
        <w:rPr>
          <w:rFonts w:ascii="Arial" w:hAnsi="Arial"/>
          <w:color w:val="auto"/>
          <w:sz w:val="22"/>
          <w:szCs w:val="22"/>
        </w:rPr>
        <w:t xml:space="preserve">. The resulting clustering was used to order the mean log2 transformed normalized data, </w:t>
      </w:r>
      <m:oMath>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r</m:t>
            </m:r>
          </m:e>
        </m:d>
      </m:oMath>
      <w:r w:rsidRPr="008C5981">
        <w:rPr>
          <w:rFonts w:ascii="Arial" w:hAnsi="Arial"/>
          <w:color w:val="auto"/>
          <w:sz w:val="22"/>
          <w:szCs w:val="22"/>
        </w:rPr>
        <w:t>, as shown in the corresponding heat map.</w:t>
      </w:r>
    </w:p>
    <w:p w14:paraId="61756472" w14:textId="77777777" w:rsidR="00A64D30" w:rsidRPr="008C5981" w:rsidRDefault="00FC7D7C" w:rsidP="00FC7D7C">
      <w:pPr>
        <w:pStyle w:val="TextBody"/>
        <w:spacing w:before="0" w:after="0" w:line="480" w:lineRule="auto"/>
        <w:jc w:val="both"/>
        <w:rPr>
          <w:rFonts w:ascii="Arial" w:hAnsi="Arial"/>
          <w:color w:val="auto"/>
          <w:sz w:val="22"/>
          <w:szCs w:val="22"/>
        </w:rPr>
      </w:pPr>
      <w:r w:rsidRPr="008C5981">
        <w:rPr>
          <w:rFonts w:ascii="Arial" w:hAnsi="Arial"/>
          <w:color w:val="auto"/>
          <w:sz w:val="22"/>
          <w:szCs w:val="22"/>
        </w:rPr>
        <w:t xml:space="preserve">Using t-tests, we also tested directly for differentially regulated species between </w:t>
      </w:r>
      <w:proofErr w:type="spellStart"/>
      <w:r w:rsidRPr="008C5981">
        <w:rPr>
          <w:rFonts w:ascii="Arial" w:hAnsi="Arial"/>
          <w:color w:val="auto"/>
          <w:sz w:val="22"/>
          <w:szCs w:val="22"/>
        </w:rPr>
        <w:t>wt</w:t>
      </w:r>
      <w:proofErr w:type="spellEnd"/>
      <w:r w:rsidRPr="008C5981">
        <w:rPr>
          <w:rFonts w:ascii="Arial" w:hAnsi="Arial"/>
          <w:color w:val="auto"/>
          <w:sz w:val="22"/>
          <w:szCs w:val="22"/>
        </w:rPr>
        <w:t xml:space="preserve"> sham and </w:t>
      </w:r>
      <w:proofErr w:type="spellStart"/>
      <w:r w:rsidRPr="008C5981">
        <w:rPr>
          <w:rFonts w:ascii="Arial" w:hAnsi="Arial"/>
          <w:color w:val="auto"/>
          <w:sz w:val="22"/>
          <w:szCs w:val="22"/>
        </w:rPr>
        <w:t>wt</w:t>
      </w:r>
      <w:proofErr w:type="spellEnd"/>
      <w:r w:rsidRPr="008C5981">
        <w:rPr>
          <w:rFonts w:ascii="Arial" w:hAnsi="Arial"/>
          <w:color w:val="auto"/>
          <w:sz w:val="22"/>
          <w:szCs w:val="22"/>
        </w:rPr>
        <w:t xml:space="preserve"> TAC, and </w:t>
      </w:r>
      <w:proofErr w:type="spellStart"/>
      <w:proofErr w:type="gramStart"/>
      <w:r w:rsidRPr="008C5981">
        <w:rPr>
          <w:rFonts w:ascii="Arial" w:hAnsi="Arial"/>
          <w:color w:val="auto"/>
          <w:sz w:val="22"/>
          <w:szCs w:val="22"/>
        </w:rPr>
        <w:t>ko</w:t>
      </w:r>
      <w:proofErr w:type="spellEnd"/>
      <w:proofErr w:type="gramEnd"/>
      <w:r w:rsidRPr="008C5981">
        <w:rPr>
          <w:rFonts w:ascii="Arial" w:hAnsi="Arial"/>
          <w:color w:val="auto"/>
          <w:sz w:val="22"/>
          <w:szCs w:val="22"/>
        </w:rPr>
        <w:t xml:space="preserve"> sham and </w:t>
      </w:r>
      <w:proofErr w:type="spellStart"/>
      <w:r w:rsidRPr="008C5981">
        <w:rPr>
          <w:rFonts w:ascii="Arial" w:hAnsi="Arial"/>
          <w:color w:val="auto"/>
          <w:sz w:val="22"/>
          <w:szCs w:val="22"/>
        </w:rPr>
        <w:t>ko</w:t>
      </w:r>
      <w:proofErr w:type="spellEnd"/>
      <w:r w:rsidRPr="008C5981">
        <w:rPr>
          <w:rFonts w:ascii="Arial" w:hAnsi="Arial"/>
          <w:color w:val="auto"/>
          <w:sz w:val="22"/>
          <w:szCs w:val="22"/>
        </w:rPr>
        <w:t xml:space="preserve"> TAC, respectively. Again, FDR adjusted p-values were calculated. We classified a species as significantly changed if </w:t>
      </w:r>
      <m:oMath>
        <m:r>
          <w:rPr>
            <w:rFonts w:ascii="Cambria Math" w:hAnsi="Cambria Math"/>
            <w:color w:val="auto"/>
          </w:rPr>
          <m:t>adjusted p-value&lt;0.1</m:t>
        </m:r>
      </m:oMath>
      <w:r w:rsidRPr="008C5981">
        <w:rPr>
          <w:rFonts w:ascii="Arial" w:hAnsi="Arial"/>
          <w:color w:val="auto"/>
          <w:sz w:val="22"/>
          <w:szCs w:val="22"/>
        </w:rPr>
        <w:t xml:space="preserve"> and </w:t>
      </w:r>
      <m:oMath>
        <m:r>
          <w:rPr>
            <w:rFonts w:ascii="Cambria Math" w:hAnsi="Cambria Math"/>
            <w:color w:val="auto"/>
          </w:rPr>
          <m:t>|</m:t>
        </m:r>
        <m:bar>
          <m:barPr>
            <m:pos m:val="top"/>
            <m:ctrlPr>
              <w:rPr>
                <w:rFonts w:ascii="Cambria Math" w:hAnsi="Cambria Math"/>
                <w:color w:val="auto"/>
              </w:rPr>
            </m:ctrlPr>
          </m:barPr>
          <m:e>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tac</m:t>
                    </m:r>
                  </m:sub>
                </m:sSub>
              </m:e>
            </m:d>
          </m:e>
        </m:bar>
        <m:r>
          <w:rPr>
            <w:rFonts w:ascii="Cambria Math" w:hAnsi="Cambria Math"/>
            <w:color w:val="auto"/>
          </w:rPr>
          <m:t>-</m:t>
        </m:r>
        <m:bar>
          <m:barPr>
            <m:pos m:val="top"/>
            <m:ctrlPr>
              <w:rPr>
                <w:rFonts w:ascii="Cambria Math" w:hAnsi="Cambria Math"/>
                <w:color w:val="auto"/>
              </w:rPr>
            </m:ctrlPr>
          </m:barPr>
          <m:e>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sSub>
                  <m:sSubPr>
                    <m:ctrlPr>
                      <w:rPr>
                        <w:rFonts w:ascii="Cambria Math" w:hAnsi="Cambria Math"/>
                        <w:color w:val="auto"/>
                      </w:rPr>
                    </m:ctrlPr>
                  </m:sSubPr>
                  <m:e>
                    <m:r>
                      <w:rPr>
                        <w:rFonts w:ascii="Cambria Math" w:hAnsi="Cambria Math"/>
                        <w:color w:val="auto"/>
                      </w:rPr>
                      <m:t>r</m:t>
                    </m:r>
                  </m:e>
                  <m:sub>
                    <m:r>
                      <w:rPr>
                        <w:rFonts w:ascii="Cambria Math" w:hAnsi="Cambria Math"/>
                        <w:color w:val="auto"/>
                      </w:rPr>
                      <m:t>sham</m:t>
                    </m:r>
                  </m:sub>
                </m:sSub>
              </m:e>
            </m:d>
          </m:e>
        </m:bar>
        <m:r>
          <w:rPr>
            <w:rFonts w:ascii="Cambria Math" w:hAnsi="Cambria Math"/>
            <w:color w:val="auto"/>
          </w:rPr>
          <m:t>|=|</m:t>
        </m:r>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r>
          <w:rPr>
            <w:rFonts w:ascii="Cambria Math" w:hAnsi="Cambria Math"/>
            <w:color w:val="auto"/>
          </w:rPr>
          <m:t>fc|≥0.5.</m:t>
        </m:r>
      </m:oMath>
      <w:r w:rsidRPr="008C5981">
        <w:rPr>
          <w:rFonts w:ascii="Arial" w:hAnsi="Arial"/>
          <w:color w:val="auto"/>
          <w:sz w:val="22"/>
          <w:szCs w:val="22"/>
        </w:rPr>
        <w:t xml:space="preserve"> Here the over-line denotes the mean </w:t>
      </w:r>
      <w:r w:rsidRPr="008C5981">
        <w:rPr>
          <w:rFonts w:ascii="Arial" w:hAnsi="Arial"/>
          <w:color w:val="auto"/>
          <w:sz w:val="22"/>
          <w:szCs w:val="22"/>
        </w:rPr>
        <w:lastRenderedPageBreak/>
        <w:t>across all samples from a condition. In addition, we calculated the mean mole percent by averaging the mole percent estimates over all samples from both conditions.</w:t>
      </w:r>
    </w:p>
    <w:p w14:paraId="6F9B5B01" w14:textId="16E0C8EB" w:rsidR="00A64D30" w:rsidRPr="008C5981" w:rsidRDefault="00FC7D7C" w:rsidP="00FC7D7C">
      <w:pPr>
        <w:pStyle w:val="TextBody"/>
        <w:spacing w:before="0" w:after="0" w:line="480" w:lineRule="auto"/>
        <w:jc w:val="both"/>
        <w:rPr>
          <w:rFonts w:ascii="Arial" w:hAnsi="Arial"/>
          <w:color w:val="auto"/>
          <w:sz w:val="22"/>
          <w:szCs w:val="22"/>
        </w:rPr>
      </w:pPr>
      <w:r w:rsidRPr="008C5981">
        <w:rPr>
          <w:rFonts w:ascii="Arial" w:hAnsi="Arial"/>
          <w:color w:val="auto"/>
          <w:sz w:val="22"/>
          <w:szCs w:val="22"/>
        </w:rPr>
        <w:t xml:space="preserve">In order to test whether specific PC/PE ratios are changed, we grouped PC and PE species based on their fatty acids. We then performed a Mann-Whitney U test for each pair </w:t>
      </w:r>
      <w:r w:rsidR="00463E90" w:rsidRPr="008C5981">
        <w:rPr>
          <w:rFonts w:ascii="Arial" w:hAnsi="Arial"/>
          <w:color w:val="auto"/>
          <w:sz w:val="22"/>
          <w:szCs w:val="22"/>
        </w:rPr>
        <w:t xml:space="preserve">and </w:t>
      </w:r>
      <w:r w:rsidRPr="008C5981">
        <w:rPr>
          <w:rFonts w:ascii="Arial" w:hAnsi="Arial"/>
          <w:color w:val="auto"/>
          <w:sz w:val="22"/>
          <w:szCs w:val="22"/>
        </w:rPr>
        <w:t>compar</w:t>
      </w:r>
      <w:r w:rsidR="00463E90" w:rsidRPr="008C5981">
        <w:rPr>
          <w:rFonts w:ascii="Arial" w:hAnsi="Arial"/>
          <w:color w:val="auto"/>
          <w:sz w:val="22"/>
          <w:szCs w:val="22"/>
        </w:rPr>
        <w:t>ed</w:t>
      </w:r>
      <w:r w:rsidRPr="008C5981">
        <w:rPr>
          <w:rFonts w:ascii="Arial" w:hAnsi="Arial"/>
          <w:color w:val="auto"/>
          <w:sz w:val="22"/>
          <w:szCs w:val="22"/>
        </w:rPr>
        <w:t xml:space="preserve"> </w:t>
      </w:r>
      <w:proofErr w:type="spellStart"/>
      <w:r w:rsidRPr="008C5981">
        <w:rPr>
          <w:rFonts w:ascii="Arial" w:hAnsi="Arial"/>
          <w:color w:val="auto"/>
          <w:sz w:val="22"/>
          <w:szCs w:val="22"/>
        </w:rPr>
        <w:t>wt</w:t>
      </w:r>
      <w:proofErr w:type="spellEnd"/>
      <w:r w:rsidRPr="008C5981">
        <w:rPr>
          <w:rFonts w:ascii="Arial" w:hAnsi="Arial"/>
          <w:color w:val="auto"/>
          <w:sz w:val="22"/>
          <w:szCs w:val="22"/>
        </w:rPr>
        <w:t xml:space="preserve">-sham ratios against </w:t>
      </w:r>
      <w:proofErr w:type="spellStart"/>
      <w:r w:rsidRPr="008C5981">
        <w:rPr>
          <w:rFonts w:ascii="Arial" w:hAnsi="Arial"/>
          <w:color w:val="auto"/>
          <w:sz w:val="22"/>
          <w:szCs w:val="22"/>
        </w:rPr>
        <w:t>wt-tac</w:t>
      </w:r>
      <w:proofErr w:type="spellEnd"/>
      <w:r w:rsidR="00463E90" w:rsidRPr="008C5981">
        <w:rPr>
          <w:rFonts w:ascii="Arial" w:hAnsi="Arial"/>
          <w:color w:val="auto"/>
          <w:sz w:val="22"/>
          <w:szCs w:val="22"/>
        </w:rPr>
        <w:t>,</w:t>
      </w:r>
      <w:r w:rsidRPr="008C5981">
        <w:rPr>
          <w:rFonts w:ascii="Arial" w:hAnsi="Arial"/>
          <w:color w:val="auto"/>
          <w:sz w:val="22"/>
          <w:szCs w:val="22"/>
        </w:rPr>
        <w:t xml:space="preserve"> and </w:t>
      </w:r>
      <w:proofErr w:type="spellStart"/>
      <w:r w:rsidRPr="008C5981">
        <w:rPr>
          <w:rFonts w:ascii="Arial" w:hAnsi="Arial"/>
          <w:color w:val="auto"/>
          <w:sz w:val="22"/>
          <w:szCs w:val="22"/>
        </w:rPr>
        <w:t>ko</w:t>
      </w:r>
      <w:proofErr w:type="spellEnd"/>
      <w:r w:rsidRPr="008C5981">
        <w:rPr>
          <w:rFonts w:ascii="Arial" w:hAnsi="Arial"/>
          <w:color w:val="auto"/>
          <w:sz w:val="22"/>
          <w:szCs w:val="22"/>
        </w:rPr>
        <w:t xml:space="preserve">-sham against </w:t>
      </w:r>
      <w:proofErr w:type="spellStart"/>
      <w:r w:rsidRPr="008C5981">
        <w:rPr>
          <w:rFonts w:ascii="Arial" w:hAnsi="Arial"/>
          <w:color w:val="auto"/>
          <w:sz w:val="22"/>
          <w:szCs w:val="22"/>
        </w:rPr>
        <w:t>ko-tac</w:t>
      </w:r>
      <w:proofErr w:type="spellEnd"/>
      <w:r w:rsidRPr="008C5981">
        <w:rPr>
          <w:rFonts w:ascii="Arial" w:hAnsi="Arial"/>
          <w:color w:val="auto"/>
          <w:sz w:val="22"/>
          <w:szCs w:val="22"/>
        </w:rPr>
        <w:t xml:space="preserve">. After correcting for multiple testing we retained those ratios with a FDR </w:t>
      </w:r>
      <m:oMath>
        <m:r>
          <w:rPr>
            <w:rFonts w:ascii="Cambria Math" w:hAnsi="Cambria Math"/>
            <w:color w:val="auto"/>
          </w:rPr>
          <m:t>adjustedp-value&lt;0.1</m:t>
        </m:r>
      </m:oMath>
      <w:r w:rsidRPr="008C5981">
        <w:rPr>
          <w:rFonts w:ascii="Arial" w:hAnsi="Arial"/>
          <w:color w:val="auto"/>
          <w:sz w:val="22"/>
          <w:szCs w:val="22"/>
        </w:rPr>
        <w:t>.</w:t>
      </w:r>
    </w:p>
    <w:p w14:paraId="35FF1D4A" w14:textId="48888F7A" w:rsidR="00FC7D7C" w:rsidRPr="008C5981" w:rsidRDefault="00FC7D7C" w:rsidP="00FC7D7C">
      <w:pPr>
        <w:pStyle w:val="TextBody"/>
        <w:spacing w:before="0" w:after="0" w:line="480" w:lineRule="auto"/>
        <w:jc w:val="both"/>
        <w:rPr>
          <w:rFonts w:ascii="Arial" w:hAnsi="Arial" w:cs="Arial"/>
          <w:color w:val="auto"/>
          <w:sz w:val="22"/>
          <w:szCs w:val="22"/>
        </w:rPr>
      </w:pPr>
      <w:r w:rsidRPr="008C5981">
        <w:rPr>
          <w:rFonts w:ascii="Arial" w:hAnsi="Arial"/>
          <w:color w:val="auto"/>
          <w:sz w:val="22"/>
          <w:szCs w:val="22"/>
        </w:rPr>
        <w:t>Next we compared the lipid changes on the class level. Here we applied an imputation strategy to deal with the missing values. To that end</w:t>
      </w:r>
      <w:r w:rsidR="00463E90" w:rsidRPr="008C5981">
        <w:rPr>
          <w:rFonts w:ascii="Arial" w:hAnsi="Arial"/>
          <w:color w:val="auto"/>
          <w:sz w:val="22"/>
          <w:szCs w:val="22"/>
        </w:rPr>
        <w:t>,</w:t>
      </w:r>
      <w:r w:rsidRPr="008C5981">
        <w:rPr>
          <w:rFonts w:ascii="Arial" w:hAnsi="Arial"/>
          <w:color w:val="auto"/>
          <w:sz w:val="22"/>
          <w:szCs w:val="22"/>
        </w:rPr>
        <w:t xml:space="preserve"> we grouped species by condition and substituted missing values by the observed median. For each sample we then summed up the mole percent values, </w:t>
      </w:r>
      <m:oMath>
        <m:sSup>
          <m:sSupPr>
            <m:ctrlPr>
              <w:rPr>
                <w:rFonts w:ascii="Cambria Math" w:hAnsi="Cambria Math"/>
                <w:color w:val="auto"/>
              </w:rPr>
            </m:ctrlPr>
          </m:sSupPr>
          <m:e>
            <m:r>
              <w:rPr>
                <w:rFonts w:ascii="Cambria Math" w:hAnsi="Cambria Math"/>
                <w:color w:val="auto"/>
              </w:rPr>
              <m:t>2</m:t>
            </m:r>
          </m:e>
          <m:sup>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r</m:t>
                </m:r>
              </m:e>
            </m:d>
          </m:sup>
        </m:sSup>
        <m:r>
          <w:rPr>
            <w:rFonts w:ascii="Cambria Math" w:hAnsi="Cambria Math"/>
            <w:color w:val="auto"/>
          </w:rPr>
          <m:t>×100</m:t>
        </m:r>
      </m:oMath>
      <w:r w:rsidRPr="008C5981">
        <w:rPr>
          <w:rFonts w:ascii="Arial" w:hAnsi="Arial"/>
          <w:color w:val="auto"/>
          <w:sz w:val="22"/>
          <w:szCs w:val="22"/>
        </w:rPr>
        <w:t>, of all species in a class. Finally, we calculated the mean and standard error of mean in each condition, and used a Mann-Whitney U test to filter for differentially regulated classes upon intervention in each genotype.</w:t>
      </w:r>
      <w:r w:rsidR="00463E90" w:rsidRPr="008C5981">
        <w:rPr>
          <w:rFonts w:ascii="Arial" w:hAnsi="Arial"/>
          <w:color w:val="auto"/>
          <w:sz w:val="22"/>
          <w:szCs w:val="22"/>
        </w:rPr>
        <w:t xml:space="preserve"> M</w:t>
      </w:r>
      <w:r w:rsidRPr="008C5981">
        <w:rPr>
          <w:rFonts w:ascii="Arial" w:hAnsi="Arial"/>
          <w:color w:val="auto"/>
          <w:sz w:val="22"/>
          <w:szCs w:val="22"/>
        </w:rPr>
        <w:t>ultiple testing corrections were applied by calculating FDR adjusted p-values.</w:t>
      </w:r>
    </w:p>
    <w:p w14:paraId="17137754" w14:textId="77777777" w:rsidR="00FC7D7C" w:rsidRPr="008C5981" w:rsidRDefault="00FC7D7C" w:rsidP="00FC7D7C">
      <w:pPr>
        <w:pStyle w:val="TextBody"/>
        <w:spacing w:before="0" w:after="0" w:line="480" w:lineRule="auto"/>
        <w:jc w:val="both"/>
        <w:rPr>
          <w:rFonts w:ascii="Arial" w:hAnsi="Arial"/>
          <w:color w:val="auto"/>
          <w:sz w:val="22"/>
          <w:szCs w:val="22"/>
        </w:rPr>
      </w:pPr>
    </w:p>
    <w:p w14:paraId="60D58404" w14:textId="77777777" w:rsidR="00A64D30" w:rsidRPr="008F766C" w:rsidRDefault="00FC7D7C" w:rsidP="00FC7D7C">
      <w:pPr>
        <w:spacing w:line="480" w:lineRule="auto"/>
        <w:jc w:val="both"/>
        <w:rPr>
          <w:rFonts w:ascii="Arial" w:hAnsi="Arial" w:cs="Arial"/>
          <w:b/>
          <w:color w:val="auto"/>
          <w:sz w:val="22"/>
          <w:szCs w:val="22"/>
          <w:lang w:val="en-US"/>
          <w:rPrChange w:id="35" w:author="UK" w:date="2018-01-03T15:33:00Z">
            <w:rPr>
              <w:rFonts w:ascii="Arial" w:hAnsi="Arial" w:cs="Arial"/>
              <w:i/>
              <w:color w:val="auto"/>
              <w:sz w:val="22"/>
              <w:szCs w:val="22"/>
              <w:lang w:val="en-US"/>
            </w:rPr>
          </w:rPrChange>
        </w:rPr>
      </w:pPr>
      <w:bookmarkStart w:id="36" w:name="processing-of-human-data"/>
      <w:bookmarkEnd w:id="36"/>
      <w:r w:rsidRPr="008F766C">
        <w:rPr>
          <w:rFonts w:ascii="Arial" w:hAnsi="Arial" w:cs="Arial"/>
          <w:b/>
          <w:color w:val="auto"/>
          <w:sz w:val="22"/>
          <w:szCs w:val="22"/>
          <w:lang w:val="en-US"/>
          <w:rPrChange w:id="37" w:author="UK" w:date="2018-01-03T15:33:00Z">
            <w:rPr>
              <w:rFonts w:ascii="Arial" w:hAnsi="Arial" w:cs="Arial"/>
              <w:i/>
              <w:color w:val="auto"/>
              <w:sz w:val="22"/>
              <w:szCs w:val="22"/>
              <w:lang w:val="en-US"/>
            </w:rPr>
          </w:rPrChange>
        </w:rPr>
        <w:t>Processing of data from human blood analysis</w:t>
      </w:r>
    </w:p>
    <w:p w14:paraId="7A3677A0" w14:textId="6E33CAAA" w:rsidR="00A64D30" w:rsidRPr="008C5981" w:rsidRDefault="00FC7D7C" w:rsidP="00FC7D7C">
      <w:pPr>
        <w:pStyle w:val="FirstParagraph"/>
        <w:spacing w:before="0" w:after="0" w:line="480" w:lineRule="auto"/>
        <w:jc w:val="both"/>
        <w:rPr>
          <w:rFonts w:ascii="Arial" w:hAnsi="Arial"/>
          <w:color w:val="auto"/>
          <w:sz w:val="22"/>
          <w:szCs w:val="22"/>
        </w:rPr>
      </w:pPr>
      <w:r w:rsidRPr="008C5981">
        <w:rPr>
          <w:rFonts w:ascii="Arial" w:hAnsi="Arial"/>
          <w:color w:val="auto"/>
          <w:sz w:val="22"/>
          <w:szCs w:val="22"/>
        </w:rPr>
        <w:t>The clinical data comprise</w:t>
      </w:r>
      <w:r w:rsidR="00463E90" w:rsidRPr="008C5981">
        <w:rPr>
          <w:rFonts w:ascii="Arial" w:hAnsi="Arial"/>
          <w:color w:val="auto"/>
          <w:sz w:val="22"/>
          <w:szCs w:val="22"/>
        </w:rPr>
        <w:t>d</w:t>
      </w:r>
      <w:r w:rsidRPr="008C5981">
        <w:rPr>
          <w:rFonts w:ascii="Arial" w:hAnsi="Arial"/>
          <w:color w:val="auto"/>
          <w:sz w:val="22"/>
          <w:szCs w:val="22"/>
        </w:rPr>
        <w:t xml:space="preserve"> 23 sample</w:t>
      </w:r>
      <w:r w:rsidR="00463E90" w:rsidRPr="008C5981">
        <w:rPr>
          <w:rFonts w:ascii="Arial" w:hAnsi="Arial"/>
          <w:color w:val="auto"/>
          <w:sz w:val="22"/>
          <w:szCs w:val="22"/>
        </w:rPr>
        <w:t>s obtained from</w:t>
      </w:r>
      <w:r w:rsidRPr="008C5981">
        <w:rPr>
          <w:rFonts w:ascii="Arial" w:hAnsi="Arial"/>
          <w:color w:val="auto"/>
          <w:sz w:val="22"/>
          <w:szCs w:val="22"/>
        </w:rPr>
        <w:t xml:space="preserve"> </w:t>
      </w:r>
      <w:proofErr w:type="spellStart"/>
      <w:r w:rsidRPr="008C5981">
        <w:rPr>
          <w:rFonts w:ascii="Arial" w:hAnsi="Arial"/>
          <w:color w:val="auto"/>
          <w:sz w:val="22"/>
          <w:szCs w:val="22"/>
        </w:rPr>
        <w:t>HFrEF</w:t>
      </w:r>
      <w:proofErr w:type="spellEnd"/>
      <w:r w:rsidRPr="008C5981">
        <w:rPr>
          <w:rFonts w:ascii="Arial" w:hAnsi="Arial"/>
          <w:color w:val="auto"/>
          <w:sz w:val="22"/>
          <w:szCs w:val="22"/>
        </w:rPr>
        <w:t xml:space="preserve">-patients </w:t>
      </w:r>
      <w:r w:rsidR="00463E90" w:rsidRPr="008C5981">
        <w:rPr>
          <w:rFonts w:ascii="Arial" w:hAnsi="Arial"/>
          <w:color w:val="auto"/>
          <w:sz w:val="22"/>
          <w:szCs w:val="22"/>
        </w:rPr>
        <w:t xml:space="preserve">(n=13) </w:t>
      </w:r>
      <w:r w:rsidRPr="008C5981">
        <w:rPr>
          <w:rFonts w:ascii="Arial" w:hAnsi="Arial"/>
          <w:color w:val="auto"/>
          <w:sz w:val="22"/>
          <w:szCs w:val="22"/>
        </w:rPr>
        <w:t>and healthy controls</w:t>
      </w:r>
      <w:r w:rsidR="00463E90" w:rsidRPr="008C5981">
        <w:rPr>
          <w:rFonts w:ascii="Arial" w:hAnsi="Arial"/>
          <w:color w:val="auto"/>
          <w:sz w:val="22"/>
          <w:szCs w:val="22"/>
        </w:rPr>
        <w:t xml:space="preserve"> (n=10)</w:t>
      </w:r>
      <w:r w:rsidRPr="008C5981">
        <w:rPr>
          <w:rFonts w:ascii="Arial" w:hAnsi="Arial"/>
          <w:color w:val="auto"/>
          <w:sz w:val="22"/>
          <w:szCs w:val="22"/>
        </w:rPr>
        <w:t>. Again</w:t>
      </w:r>
      <w:r w:rsidR="00463E90" w:rsidRPr="008C5981">
        <w:rPr>
          <w:rFonts w:ascii="Arial" w:hAnsi="Arial"/>
          <w:color w:val="auto"/>
          <w:sz w:val="22"/>
          <w:szCs w:val="22"/>
        </w:rPr>
        <w:t>,</w:t>
      </w:r>
      <w:r w:rsidRPr="008C5981">
        <w:rPr>
          <w:rFonts w:ascii="Arial" w:hAnsi="Arial"/>
          <w:color w:val="auto"/>
          <w:sz w:val="22"/>
          <w:szCs w:val="22"/>
        </w:rPr>
        <w:t xml:space="preserve"> we normalized by the total amount of measured lipid and log2 transformed the normalized data. Species with less than 6 valid measurements in the control or the patient group were excluded from the further analysis. This </w:t>
      </w:r>
      <w:r w:rsidR="00463E90" w:rsidRPr="008C5981">
        <w:rPr>
          <w:rFonts w:ascii="Arial" w:hAnsi="Arial"/>
          <w:color w:val="auto"/>
          <w:sz w:val="22"/>
          <w:szCs w:val="22"/>
        </w:rPr>
        <w:t>resulted in a total of</w:t>
      </w:r>
      <w:r w:rsidRPr="008C5981">
        <w:rPr>
          <w:rFonts w:ascii="Arial" w:hAnsi="Arial"/>
          <w:color w:val="auto"/>
          <w:sz w:val="22"/>
          <w:szCs w:val="22"/>
        </w:rPr>
        <w:t xml:space="preserve"> 147 </w:t>
      </w:r>
      <w:r w:rsidR="00463E90" w:rsidRPr="008C5981">
        <w:rPr>
          <w:rFonts w:ascii="Arial" w:hAnsi="Arial"/>
          <w:color w:val="auto"/>
          <w:sz w:val="22"/>
          <w:szCs w:val="22"/>
        </w:rPr>
        <w:t>lipid species from an initial</w:t>
      </w:r>
      <w:r w:rsidRPr="008C5981">
        <w:rPr>
          <w:rFonts w:ascii="Arial" w:hAnsi="Arial"/>
          <w:color w:val="auto"/>
          <w:sz w:val="22"/>
          <w:szCs w:val="22"/>
        </w:rPr>
        <w:t xml:space="preserve"> 209 lipid species. In order to control for age and body mass index (BMI)</w:t>
      </w:r>
      <w:r w:rsidR="00463E90" w:rsidRPr="008C5981">
        <w:rPr>
          <w:rFonts w:ascii="Arial" w:hAnsi="Arial"/>
          <w:color w:val="auto"/>
          <w:sz w:val="22"/>
          <w:szCs w:val="22"/>
        </w:rPr>
        <w:t>,</w:t>
      </w:r>
      <w:r w:rsidRPr="008C5981">
        <w:rPr>
          <w:rFonts w:ascii="Arial" w:hAnsi="Arial"/>
          <w:color w:val="auto"/>
          <w:sz w:val="22"/>
          <w:szCs w:val="22"/>
        </w:rPr>
        <w:t xml:space="preserve"> we used </w:t>
      </w:r>
      <w:r w:rsidR="00463E90" w:rsidRPr="008C5981">
        <w:rPr>
          <w:rFonts w:ascii="Arial" w:hAnsi="Arial"/>
          <w:color w:val="auto"/>
          <w:sz w:val="22"/>
          <w:szCs w:val="22"/>
        </w:rPr>
        <w:t>the following</w:t>
      </w:r>
      <w:r w:rsidRPr="008C5981">
        <w:rPr>
          <w:rFonts w:ascii="Arial" w:hAnsi="Arial"/>
          <w:color w:val="auto"/>
          <w:sz w:val="22"/>
          <w:szCs w:val="22"/>
        </w:rPr>
        <w:t xml:space="preserve"> linear model</w:t>
      </w:r>
      <w:r w:rsidR="00463E90" w:rsidRPr="008C5981">
        <w:rPr>
          <w:rFonts w:ascii="Arial" w:hAnsi="Arial"/>
          <w:color w:val="auto"/>
          <w:sz w:val="22"/>
          <w:szCs w:val="22"/>
        </w:rPr>
        <w:t>:</w:t>
      </w:r>
    </w:p>
    <w:p w14:paraId="16981DBA" w14:textId="77777777" w:rsidR="00A64D30" w:rsidRPr="008C5981" w:rsidRDefault="008F766C" w:rsidP="00FC7D7C">
      <w:pPr>
        <w:pStyle w:val="TextBody"/>
        <w:spacing w:before="0" w:after="0" w:line="480" w:lineRule="auto"/>
        <w:jc w:val="both"/>
        <w:rPr>
          <w:rFonts w:ascii="Arial" w:hAnsi="Arial"/>
          <w:color w:val="auto"/>
          <w:sz w:val="22"/>
          <w:szCs w:val="22"/>
        </w:rPr>
      </w:pPr>
      <m:oMathPara>
        <m:oMath>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r</m:t>
              </m:r>
            </m:e>
          </m:d>
          <m:r>
            <w:rPr>
              <w:rFonts w:ascii="Cambria Math" w:hAnsi="Cambria Math"/>
              <w:color w:val="auto"/>
            </w:rPr>
            <m:t>=μ+group+age+bmi,</m:t>
          </m:r>
        </m:oMath>
      </m:oMathPara>
    </w:p>
    <w:p w14:paraId="64B931EC" w14:textId="77777777" w:rsidR="00A64D30" w:rsidRPr="008C5981" w:rsidRDefault="00FC7D7C" w:rsidP="00FC7D7C">
      <w:pPr>
        <w:pStyle w:val="TextBody"/>
        <w:spacing w:before="0" w:after="0" w:line="480" w:lineRule="auto"/>
        <w:jc w:val="both"/>
        <w:rPr>
          <w:rFonts w:ascii="Arial" w:hAnsi="Arial"/>
          <w:color w:val="auto"/>
          <w:sz w:val="22"/>
          <w:szCs w:val="22"/>
        </w:rPr>
      </w:pPr>
      <w:proofErr w:type="gramStart"/>
      <w:r w:rsidRPr="008C5981">
        <w:rPr>
          <w:rFonts w:ascii="Arial" w:hAnsi="Arial"/>
          <w:color w:val="auto"/>
          <w:sz w:val="22"/>
          <w:szCs w:val="22"/>
        </w:rPr>
        <w:t>where</w:t>
      </w:r>
      <w:proofErr w:type="gramEnd"/>
      <w:r w:rsidRPr="008C5981">
        <w:rPr>
          <w:rFonts w:ascii="Arial" w:hAnsi="Arial"/>
          <w:color w:val="auto"/>
          <w:sz w:val="22"/>
          <w:szCs w:val="22"/>
        </w:rPr>
        <w:t xml:space="preserve"> </w:t>
      </w:r>
      <m:oMath>
        <m:r>
          <w:rPr>
            <w:rFonts w:ascii="Cambria Math" w:hAnsi="Cambria Math"/>
            <w:color w:val="auto"/>
          </w:rPr>
          <m:t>μ</m:t>
        </m:r>
      </m:oMath>
      <w:r w:rsidRPr="008C5981">
        <w:rPr>
          <w:rFonts w:ascii="Arial" w:hAnsi="Arial"/>
          <w:color w:val="auto"/>
          <w:sz w:val="22"/>
          <w:szCs w:val="22"/>
        </w:rPr>
        <w:t xml:space="preserve"> denotes the offset for the healthy control group. As we are interested in the disease effect, we corrected the p-values for the </w:t>
      </w:r>
      <w:r w:rsidR="00A51D41" w:rsidRPr="008C5981">
        <w:rPr>
          <w:rFonts w:ascii="Arial" w:hAnsi="Arial"/>
          <w:color w:val="auto"/>
          <w:sz w:val="22"/>
          <w:szCs w:val="22"/>
        </w:rPr>
        <w:t xml:space="preserve">group </w:t>
      </w:r>
      <w:r w:rsidRPr="008C5981">
        <w:rPr>
          <w:rFonts w:ascii="Arial" w:hAnsi="Arial"/>
          <w:color w:val="auto"/>
          <w:sz w:val="22"/>
          <w:szCs w:val="22"/>
        </w:rPr>
        <w:t xml:space="preserve">coefficient estimates using a FDR adjustment. In order to account for potential outliers we used the robust linear regression, </w:t>
      </w:r>
      <w:proofErr w:type="spellStart"/>
      <w:r w:rsidRPr="008C5981">
        <w:rPr>
          <w:rStyle w:val="VerbatimChar"/>
          <w:rFonts w:ascii="Arial" w:hAnsi="Arial"/>
          <w:color w:val="auto"/>
          <w:szCs w:val="22"/>
        </w:rPr>
        <w:t>lmRob</w:t>
      </w:r>
      <w:proofErr w:type="spellEnd"/>
      <w:r w:rsidRPr="008C5981">
        <w:rPr>
          <w:rFonts w:ascii="Arial" w:hAnsi="Arial"/>
          <w:color w:val="auto"/>
          <w:sz w:val="22"/>
          <w:szCs w:val="22"/>
        </w:rPr>
        <w:t xml:space="preserve"> from the </w:t>
      </w:r>
      <w:r w:rsidRPr="008C5981">
        <w:rPr>
          <w:rStyle w:val="VerbatimChar"/>
          <w:rFonts w:ascii="Arial" w:hAnsi="Arial"/>
          <w:color w:val="auto"/>
          <w:szCs w:val="22"/>
        </w:rPr>
        <w:t>robust</w:t>
      </w:r>
      <w:r w:rsidRPr="008C5981">
        <w:rPr>
          <w:rFonts w:ascii="Arial" w:hAnsi="Arial"/>
          <w:color w:val="auto"/>
          <w:sz w:val="22"/>
          <w:szCs w:val="22"/>
        </w:rPr>
        <w:t xml:space="preserve"> R package. Species with an </w:t>
      </w:r>
      <m:oMath>
        <m:r>
          <w:rPr>
            <w:rFonts w:ascii="Cambria Math" w:hAnsi="Cambria Math"/>
            <w:color w:val="auto"/>
          </w:rPr>
          <m:t>adjusted p-value&lt;0.1</m:t>
        </m:r>
      </m:oMath>
      <w:r w:rsidRPr="008C5981">
        <w:rPr>
          <w:rFonts w:ascii="Arial" w:hAnsi="Arial"/>
          <w:color w:val="auto"/>
          <w:sz w:val="22"/>
          <w:szCs w:val="22"/>
        </w:rPr>
        <w:t xml:space="preserve"> and an offset of at least 0.5 between groups were classified as differentially regulated. Errors are standard errors from the linear regression. In order to determine the scale at which the observed fold change </w:t>
      </w:r>
      <w:r w:rsidRPr="008C5981">
        <w:rPr>
          <w:rFonts w:ascii="Arial" w:hAnsi="Arial"/>
          <w:color w:val="auto"/>
          <w:sz w:val="22"/>
          <w:szCs w:val="22"/>
        </w:rPr>
        <w:lastRenderedPageBreak/>
        <w:t>takes place, we used the linear model regression coefficients to estimate the mole percent of each species in the healthy control at the mean study age (~ 52) and BMI (~ 26.5).</w:t>
      </w:r>
    </w:p>
    <w:p w14:paraId="2FBD2445" w14:textId="256EEF64" w:rsidR="00A64D30" w:rsidRPr="008C5981" w:rsidRDefault="00FC7D7C" w:rsidP="00FC7D7C">
      <w:pPr>
        <w:pStyle w:val="TextBody"/>
        <w:spacing w:before="0" w:after="0" w:line="480" w:lineRule="auto"/>
        <w:jc w:val="both"/>
        <w:rPr>
          <w:rFonts w:ascii="Arial" w:hAnsi="Arial"/>
          <w:color w:val="auto"/>
          <w:sz w:val="22"/>
          <w:szCs w:val="22"/>
        </w:rPr>
      </w:pPr>
      <w:r w:rsidRPr="008C5981">
        <w:rPr>
          <w:rFonts w:ascii="Arial" w:hAnsi="Arial"/>
          <w:color w:val="auto"/>
          <w:sz w:val="22"/>
          <w:szCs w:val="22"/>
        </w:rPr>
        <w:t xml:space="preserve">In order to estimate the usage of each class, we imputed missing values. </w:t>
      </w:r>
      <w:r w:rsidR="00463E90" w:rsidRPr="008C5981">
        <w:rPr>
          <w:rFonts w:ascii="Arial" w:hAnsi="Arial"/>
          <w:color w:val="auto"/>
          <w:sz w:val="22"/>
          <w:szCs w:val="22"/>
        </w:rPr>
        <w:t>To do this,</w:t>
      </w:r>
      <w:r w:rsidRPr="008C5981">
        <w:rPr>
          <w:rFonts w:ascii="Arial" w:hAnsi="Arial"/>
          <w:color w:val="auto"/>
          <w:sz w:val="22"/>
          <w:szCs w:val="22"/>
        </w:rPr>
        <w:t xml:space="preserve"> we used the regression parameters to estimate missing values depending on the group, age, and BMI. In a second step, we corrected for age and BMI by calculating</w:t>
      </w:r>
    </w:p>
    <w:p w14:paraId="06253660" w14:textId="77777777" w:rsidR="00A64D30" w:rsidRPr="008C5981" w:rsidRDefault="008F766C" w:rsidP="00FC7D7C">
      <w:pPr>
        <w:pStyle w:val="TextBody"/>
        <w:spacing w:before="0" w:after="0" w:line="480" w:lineRule="auto"/>
        <w:jc w:val="both"/>
        <w:rPr>
          <w:rFonts w:ascii="Arial" w:hAnsi="Arial"/>
          <w:color w:val="auto"/>
          <w:sz w:val="22"/>
          <w:szCs w:val="22"/>
        </w:rPr>
      </w:pPr>
      <m:oMathPara>
        <m:oMath>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ρ</m:t>
              </m:r>
            </m:e>
          </m:d>
          <m:r>
            <w:rPr>
              <w:rFonts w:ascii="Cambria Math" w:hAnsi="Cambria Math"/>
              <w:color w:val="auto"/>
            </w:rPr>
            <m:t>=</m:t>
          </m:r>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r</m:t>
              </m:r>
            </m:e>
          </m:d>
          <m:r>
            <w:rPr>
              <w:rFonts w:ascii="Cambria Math" w:hAnsi="Cambria Math"/>
              <w:color w:val="auto"/>
            </w:rPr>
            <m:t>-Δage-Δbmi,</m:t>
          </m:r>
        </m:oMath>
      </m:oMathPara>
    </w:p>
    <w:p w14:paraId="5CA3A30A" w14:textId="77777777" w:rsidR="00A64D30" w:rsidRPr="008C5981" w:rsidRDefault="00FC7D7C" w:rsidP="00FC7D7C">
      <w:pPr>
        <w:pStyle w:val="TextBody"/>
        <w:spacing w:before="0" w:after="0" w:line="480" w:lineRule="auto"/>
        <w:jc w:val="both"/>
        <w:rPr>
          <w:rFonts w:ascii="Arial" w:hAnsi="Arial"/>
          <w:color w:val="auto"/>
          <w:sz w:val="22"/>
          <w:szCs w:val="22"/>
        </w:rPr>
      </w:pPr>
      <w:proofErr w:type="gramStart"/>
      <w:r w:rsidRPr="008C5981">
        <w:rPr>
          <w:rFonts w:ascii="Arial" w:hAnsi="Arial"/>
          <w:color w:val="auto"/>
          <w:sz w:val="22"/>
          <w:szCs w:val="22"/>
        </w:rPr>
        <w:t>such</w:t>
      </w:r>
      <w:proofErr w:type="gramEnd"/>
      <w:r w:rsidRPr="008C5981">
        <w:rPr>
          <w:rFonts w:ascii="Arial" w:hAnsi="Arial"/>
          <w:color w:val="auto"/>
          <w:sz w:val="22"/>
          <w:szCs w:val="22"/>
        </w:rPr>
        <w:t xml:space="preserve"> that all values are with respect to the mean age and BMI. Consequently we removed the one individual for which no BMI data was available. We then summed up the mole percent values, </w:t>
      </w:r>
      <m:oMath>
        <m:sSup>
          <m:sSupPr>
            <m:ctrlPr>
              <w:rPr>
                <w:rFonts w:ascii="Cambria Math" w:hAnsi="Cambria Math"/>
                <w:color w:val="auto"/>
              </w:rPr>
            </m:ctrlPr>
          </m:sSupPr>
          <m:e>
            <m:r>
              <w:rPr>
                <w:rFonts w:ascii="Cambria Math" w:hAnsi="Cambria Math"/>
                <w:color w:val="auto"/>
              </w:rPr>
              <m:t>2</m:t>
            </m:r>
          </m:e>
          <m:sup>
            <m:sSub>
              <m:sSubPr>
                <m:ctrlPr>
                  <w:rPr>
                    <w:rFonts w:ascii="Cambria Math" w:hAnsi="Cambria Math"/>
                    <w:color w:val="auto"/>
                  </w:rPr>
                </m:ctrlPr>
              </m:sSubPr>
              <m:e>
                <m:r>
                  <w:rPr>
                    <w:rFonts w:ascii="Cambria Math" w:hAnsi="Cambria Math"/>
                    <w:color w:val="auto"/>
                  </w:rPr>
                  <m:t>log</m:t>
                </m:r>
              </m:e>
              <m:sub>
                <m:r>
                  <w:rPr>
                    <w:rFonts w:ascii="Cambria Math" w:hAnsi="Cambria Math"/>
                    <w:color w:val="auto"/>
                  </w:rPr>
                  <m:t>2</m:t>
                </m:r>
              </m:sub>
            </m:sSub>
            <m:d>
              <m:dPr>
                <m:ctrlPr>
                  <w:rPr>
                    <w:rFonts w:ascii="Cambria Math" w:hAnsi="Cambria Math"/>
                    <w:color w:val="auto"/>
                  </w:rPr>
                </m:ctrlPr>
              </m:dPr>
              <m:e>
                <m:r>
                  <w:rPr>
                    <w:rFonts w:ascii="Cambria Math" w:hAnsi="Cambria Math"/>
                    <w:color w:val="auto"/>
                  </w:rPr>
                  <m:t>ρ</m:t>
                </m:r>
              </m:e>
            </m:d>
          </m:sup>
        </m:sSup>
        <m:r>
          <w:rPr>
            <w:rFonts w:ascii="Cambria Math" w:hAnsi="Cambria Math"/>
            <w:color w:val="auto"/>
          </w:rPr>
          <m:t>×100</m:t>
        </m:r>
      </m:oMath>
      <w:r w:rsidRPr="008C5981">
        <w:rPr>
          <w:rFonts w:ascii="Arial" w:hAnsi="Arial"/>
          <w:color w:val="auto"/>
          <w:sz w:val="22"/>
          <w:szCs w:val="22"/>
        </w:rPr>
        <w:t>, of all species in a class.</w:t>
      </w:r>
    </w:p>
    <w:p w14:paraId="3A4254A6" w14:textId="77777777" w:rsidR="001F2273" w:rsidRPr="008C5981" w:rsidRDefault="001F2273" w:rsidP="00FC7D7C">
      <w:pPr>
        <w:pStyle w:val="TextBody"/>
        <w:spacing w:before="0" w:after="0" w:line="480" w:lineRule="auto"/>
        <w:jc w:val="both"/>
        <w:rPr>
          <w:rFonts w:ascii="Arial" w:hAnsi="Arial"/>
          <w:color w:val="auto"/>
          <w:sz w:val="22"/>
          <w:szCs w:val="22"/>
        </w:rPr>
      </w:pPr>
    </w:p>
    <w:p w14:paraId="0CB2B03F" w14:textId="583B5216" w:rsidR="00AD7505" w:rsidRPr="008C5981" w:rsidRDefault="00AD7505">
      <w:pPr>
        <w:suppressAutoHyphens w:val="0"/>
        <w:rPr>
          <w:color w:val="auto"/>
        </w:rPr>
      </w:pPr>
      <w:r w:rsidRPr="008C5981">
        <w:rPr>
          <w:color w:val="auto"/>
        </w:rPr>
        <w:br w:type="page"/>
      </w:r>
    </w:p>
    <w:p w14:paraId="76C90C73" w14:textId="69436698" w:rsidR="00A64D30" w:rsidRPr="008C5981" w:rsidDel="008F766C" w:rsidRDefault="00AD7505" w:rsidP="00AD7505">
      <w:pPr>
        <w:pageBreakBefore/>
        <w:spacing w:line="480" w:lineRule="auto"/>
        <w:jc w:val="both"/>
        <w:rPr>
          <w:del w:id="38" w:author="UK" w:date="2018-01-03T15:34:00Z"/>
          <w:rFonts w:ascii="Arial" w:hAnsi="Arial" w:cs="Arial"/>
          <w:b/>
          <w:color w:val="auto"/>
          <w:sz w:val="22"/>
          <w:szCs w:val="22"/>
        </w:rPr>
      </w:pPr>
      <w:del w:id="39" w:author="UK" w:date="2018-01-03T15:33:00Z">
        <w:r w:rsidRPr="008C5981" w:rsidDel="008F766C">
          <w:rPr>
            <w:rFonts w:ascii="Arial" w:hAnsi="Arial" w:cs="Arial"/>
            <w:b/>
            <w:color w:val="auto"/>
            <w:sz w:val="22"/>
            <w:szCs w:val="22"/>
          </w:rPr>
          <w:lastRenderedPageBreak/>
          <w:delText xml:space="preserve">Table </w:delText>
        </w:r>
      </w:del>
      <w:del w:id="40" w:author="UK" w:date="2018-01-03T15:34:00Z">
        <w:r w:rsidRPr="008C5981" w:rsidDel="008F766C">
          <w:rPr>
            <w:rFonts w:ascii="Arial" w:hAnsi="Arial" w:cs="Arial"/>
            <w:b/>
            <w:color w:val="auto"/>
            <w:sz w:val="22"/>
            <w:szCs w:val="22"/>
          </w:rPr>
          <w:delText>S1</w:delText>
        </w:r>
        <w:r w:rsidR="00463E90" w:rsidRPr="008C5981" w:rsidDel="008F766C">
          <w:rPr>
            <w:rFonts w:ascii="Arial" w:hAnsi="Arial" w:cs="Arial"/>
            <w:b/>
            <w:color w:val="auto"/>
            <w:sz w:val="22"/>
            <w:szCs w:val="22"/>
          </w:rPr>
          <w:delText xml:space="preserve">. </w:delText>
        </w:r>
        <w:r w:rsidR="00F473A8" w:rsidRPr="008C5981" w:rsidDel="008F766C">
          <w:rPr>
            <w:rFonts w:ascii="Arial" w:hAnsi="Arial" w:cs="Arial"/>
            <w:b/>
            <w:color w:val="auto"/>
            <w:sz w:val="22"/>
            <w:szCs w:val="22"/>
          </w:rPr>
          <w:delText>Cardiac phenotype</w:delText>
        </w:r>
        <w:r w:rsidR="00463E90" w:rsidRPr="008C5981" w:rsidDel="008F766C">
          <w:rPr>
            <w:rFonts w:ascii="Arial" w:hAnsi="Arial" w:cs="Arial"/>
            <w:b/>
            <w:color w:val="auto"/>
            <w:sz w:val="22"/>
            <w:szCs w:val="22"/>
          </w:rPr>
          <w:delText xml:space="preserve"> of atATGL-KO mice and wt littermates 11 weeks after TAC/sham surgery.</w:delText>
        </w:r>
      </w:del>
    </w:p>
    <w:p w14:paraId="609E4CC5" w14:textId="59C3C649" w:rsidR="00AD7505" w:rsidRPr="008C5981" w:rsidDel="008F766C" w:rsidRDefault="00AD7505" w:rsidP="00AD7505">
      <w:pPr>
        <w:spacing w:line="480" w:lineRule="auto"/>
        <w:jc w:val="both"/>
        <w:rPr>
          <w:del w:id="41" w:author="UK" w:date="2018-01-03T15:34:00Z"/>
          <w:color w:val="auto"/>
        </w:rPr>
      </w:pPr>
    </w:p>
    <w:tbl>
      <w:tblPr>
        <w:tblStyle w:val="Tabellenraster"/>
        <w:tblpPr w:leftFromText="141" w:rightFromText="141" w:vertAnchor="text" w:horzAnchor="page" w:tblpX="1527" w:tblpY="-200"/>
        <w:tblW w:w="5000" w:type="pct"/>
        <w:tblLook w:val="04A0" w:firstRow="1" w:lastRow="0" w:firstColumn="1" w:lastColumn="0" w:noHBand="0" w:noVBand="1"/>
      </w:tblPr>
      <w:tblGrid>
        <w:gridCol w:w="1884"/>
        <w:gridCol w:w="1411"/>
        <w:gridCol w:w="2070"/>
        <w:gridCol w:w="2000"/>
        <w:gridCol w:w="1921"/>
      </w:tblGrid>
      <w:tr w:rsidR="00AD7505" w:rsidRPr="008C5981" w:rsidDel="008F766C" w14:paraId="4783330F" w14:textId="2E0748EF" w:rsidTr="007E3AEB">
        <w:trPr>
          <w:trHeight w:val="513"/>
          <w:del w:id="42" w:author="UK" w:date="2018-01-03T15:34:00Z"/>
        </w:trPr>
        <w:tc>
          <w:tcPr>
            <w:tcW w:w="882" w:type="pct"/>
          </w:tcPr>
          <w:p w14:paraId="34287DA0" w14:textId="469ABC08" w:rsidR="00AD7505" w:rsidRPr="008C5981" w:rsidDel="008F766C" w:rsidRDefault="00AD7505" w:rsidP="007E3AEB">
            <w:pPr>
              <w:jc w:val="both"/>
              <w:rPr>
                <w:del w:id="43" w:author="UK" w:date="2018-01-03T15:34:00Z"/>
                <w:rFonts w:ascii="Arial" w:hAnsi="Arial" w:cs="Arial"/>
                <w:color w:val="auto"/>
                <w:sz w:val="20"/>
                <w:szCs w:val="20"/>
                <w:lang w:val="en-GB"/>
              </w:rPr>
            </w:pPr>
          </w:p>
        </w:tc>
        <w:tc>
          <w:tcPr>
            <w:tcW w:w="793" w:type="pct"/>
          </w:tcPr>
          <w:p w14:paraId="1068248A" w14:textId="7CAA0F54" w:rsidR="00AD7505" w:rsidRPr="008C5981" w:rsidDel="008F766C" w:rsidRDefault="00AD7505" w:rsidP="007E3AEB">
            <w:pPr>
              <w:jc w:val="both"/>
              <w:rPr>
                <w:del w:id="44" w:author="UK" w:date="2018-01-03T15:34:00Z"/>
                <w:rFonts w:ascii="Arial" w:hAnsi="Arial" w:cs="Arial"/>
                <w:color w:val="auto"/>
                <w:sz w:val="20"/>
                <w:szCs w:val="20"/>
                <w:lang w:val="en-GB"/>
              </w:rPr>
            </w:pPr>
            <w:del w:id="45" w:author="UK" w:date="2018-01-03T15:34:00Z">
              <w:r w:rsidRPr="008C5981" w:rsidDel="008F766C">
                <w:rPr>
                  <w:rFonts w:ascii="Arial" w:hAnsi="Arial" w:cs="Arial"/>
                  <w:color w:val="auto"/>
                  <w:sz w:val="20"/>
                  <w:szCs w:val="20"/>
                  <w:lang w:val="en-GB"/>
                </w:rPr>
                <w:delText>WT Sham</w:delText>
              </w:r>
            </w:del>
          </w:p>
        </w:tc>
        <w:tc>
          <w:tcPr>
            <w:tcW w:w="1148" w:type="pct"/>
          </w:tcPr>
          <w:p w14:paraId="064E8B91" w14:textId="6019E089" w:rsidR="00AD7505" w:rsidRPr="008C5981" w:rsidDel="008F766C" w:rsidRDefault="00AD7505" w:rsidP="007E3AEB">
            <w:pPr>
              <w:jc w:val="both"/>
              <w:rPr>
                <w:del w:id="46" w:author="UK" w:date="2018-01-03T15:34:00Z"/>
                <w:rFonts w:ascii="Arial" w:hAnsi="Arial" w:cs="Arial"/>
                <w:color w:val="auto"/>
                <w:sz w:val="20"/>
                <w:szCs w:val="20"/>
                <w:lang w:val="en-GB"/>
              </w:rPr>
            </w:pPr>
            <w:del w:id="47" w:author="UK" w:date="2018-01-03T15:34:00Z">
              <w:r w:rsidRPr="008C5981" w:rsidDel="008F766C">
                <w:rPr>
                  <w:rFonts w:ascii="Arial" w:hAnsi="Arial" w:cs="Arial"/>
                  <w:color w:val="auto"/>
                  <w:sz w:val="20"/>
                  <w:szCs w:val="20"/>
                  <w:lang w:val="en-GB"/>
                </w:rPr>
                <w:delText>WT TAC</w:delText>
              </w:r>
            </w:del>
          </w:p>
        </w:tc>
        <w:tc>
          <w:tcPr>
            <w:tcW w:w="1110" w:type="pct"/>
          </w:tcPr>
          <w:p w14:paraId="0E4CED74" w14:textId="1D188448" w:rsidR="00AD7505" w:rsidRPr="008C5981" w:rsidDel="008F766C" w:rsidRDefault="00AD7505" w:rsidP="007E3AEB">
            <w:pPr>
              <w:jc w:val="both"/>
              <w:rPr>
                <w:del w:id="48" w:author="UK" w:date="2018-01-03T15:34:00Z"/>
                <w:rFonts w:ascii="Arial" w:hAnsi="Arial" w:cs="Arial"/>
                <w:color w:val="auto"/>
                <w:sz w:val="20"/>
                <w:szCs w:val="20"/>
                <w:lang w:val="en-GB"/>
              </w:rPr>
            </w:pPr>
            <w:del w:id="49" w:author="UK" w:date="2018-01-03T15:34:00Z">
              <w:r w:rsidRPr="008C5981" w:rsidDel="008F766C">
                <w:rPr>
                  <w:rFonts w:ascii="Arial" w:hAnsi="Arial" w:cs="Arial"/>
                  <w:color w:val="auto"/>
                  <w:sz w:val="20"/>
                  <w:szCs w:val="20"/>
                  <w:lang w:val="en-GB"/>
                </w:rPr>
                <w:delText>atATGL-KO Sham</w:delText>
              </w:r>
            </w:del>
          </w:p>
        </w:tc>
        <w:tc>
          <w:tcPr>
            <w:tcW w:w="1067" w:type="pct"/>
          </w:tcPr>
          <w:p w14:paraId="383E4253" w14:textId="5E2E372B" w:rsidR="00AD7505" w:rsidRPr="008C5981" w:rsidDel="008F766C" w:rsidRDefault="00AD7505" w:rsidP="007E3AEB">
            <w:pPr>
              <w:jc w:val="both"/>
              <w:rPr>
                <w:del w:id="50" w:author="UK" w:date="2018-01-03T15:34:00Z"/>
                <w:rFonts w:ascii="Arial" w:hAnsi="Arial" w:cs="Arial"/>
                <w:color w:val="auto"/>
                <w:sz w:val="20"/>
                <w:szCs w:val="20"/>
                <w:lang w:val="en-GB"/>
              </w:rPr>
            </w:pPr>
            <w:del w:id="51" w:author="UK" w:date="2018-01-03T15:34:00Z">
              <w:r w:rsidRPr="008C5981" w:rsidDel="008F766C">
                <w:rPr>
                  <w:rFonts w:ascii="Arial" w:hAnsi="Arial" w:cs="Arial"/>
                  <w:color w:val="auto"/>
                  <w:sz w:val="20"/>
                  <w:szCs w:val="20"/>
                  <w:lang w:val="en-GB"/>
                </w:rPr>
                <w:delText>atATGL-KO TAC</w:delText>
              </w:r>
            </w:del>
          </w:p>
        </w:tc>
      </w:tr>
      <w:tr w:rsidR="00F473A8" w:rsidRPr="008C5981" w:rsidDel="008F766C" w14:paraId="72E6F543" w14:textId="1EDF63A5" w:rsidTr="00B23476">
        <w:trPr>
          <w:trHeight w:val="227"/>
          <w:del w:id="52" w:author="UK" w:date="2018-01-03T15:34:00Z"/>
        </w:trPr>
        <w:tc>
          <w:tcPr>
            <w:tcW w:w="882" w:type="pct"/>
          </w:tcPr>
          <w:p w14:paraId="53DEC94A" w14:textId="6FADA3E9" w:rsidR="00F473A8" w:rsidRPr="008C5981" w:rsidDel="008F766C" w:rsidRDefault="00F473A8" w:rsidP="00B23476">
            <w:pPr>
              <w:jc w:val="center"/>
              <w:rPr>
                <w:del w:id="53" w:author="UK" w:date="2018-01-03T15:34:00Z"/>
                <w:rFonts w:ascii="Arial" w:eastAsia="Droid Sans Fallback" w:hAnsi="Arial" w:cs="Arial"/>
                <w:color w:val="auto"/>
                <w:sz w:val="20"/>
                <w:szCs w:val="20"/>
                <w:lang w:val="en-GB"/>
              </w:rPr>
            </w:pPr>
            <w:del w:id="54" w:author="UK" w:date="2018-01-03T15:34:00Z">
              <w:r w:rsidRPr="008C5981" w:rsidDel="008F766C">
                <w:rPr>
                  <w:rFonts w:ascii="Arial" w:hAnsi="Arial" w:cs="Arial"/>
                  <w:color w:val="auto"/>
                  <w:sz w:val="20"/>
                  <w:szCs w:val="20"/>
                  <w:lang w:val="en-GB"/>
                </w:rPr>
                <w:delText>Echocardiography:</w:delText>
              </w:r>
            </w:del>
          </w:p>
        </w:tc>
        <w:tc>
          <w:tcPr>
            <w:tcW w:w="793" w:type="pct"/>
          </w:tcPr>
          <w:p w14:paraId="24DD0B27" w14:textId="73762298" w:rsidR="00F473A8" w:rsidRPr="008C5981" w:rsidDel="008F766C" w:rsidRDefault="00F473A8" w:rsidP="007E3AEB">
            <w:pPr>
              <w:jc w:val="both"/>
              <w:rPr>
                <w:del w:id="55" w:author="UK" w:date="2018-01-03T15:34:00Z"/>
                <w:rFonts w:ascii="Arial" w:hAnsi="Arial" w:cs="Arial"/>
                <w:color w:val="auto"/>
                <w:sz w:val="20"/>
                <w:szCs w:val="20"/>
                <w:lang w:val="en-GB"/>
              </w:rPr>
            </w:pPr>
          </w:p>
        </w:tc>
        <w:tc>
          <w:tcPr>
            <w:tcW w:w="1148" w:type="pct"/>
          </w:tcPr>
          <w:p w14:paraId="4F01A6E4" w14:textId="161A124A" w:rsidR="00F473A8" w:rsidRPr="008C5981" w:rsidDel="008F766C" w:rsidRDefault="00F473A8" w:rsidP="007E3AEB">
            <w:pPr>
              <w:jc w:val="both"/>
              <w:rPr>
                <w:del w:id="56" w:author="UK" w:date="2018-01-03T15:34:00Z"/>
                <w:rFonts w:ascii="Arial" w:hAnsi="Arial" w:cs="Arial"/>
                <w:color w:val="auto"/>
                <w:sz w:val="20"/>
                <w:szCs w:val="20"/>
                <w:lang w:val="en-GB"/>
              </w:rPr>
            </w:pPr>
          </w:p>
        </w:tc>
        <w:tc>
          <w:tcPr>
            <w:tcW w:w="1110" w:type="pct"/>
          </w:tcPr>
          <w:p w14:paraId="0D6C5CDC" w14:textId="013C581C" w:rsidR="00F473A8" w:rsidRPr="008C5981" w:rsidDel="008F766C" w:rsidRDefault="00F473A8" w:rsidP="007E3AEB">
            <w:pPr>
              <w:jc w:val="both"/>
              <w:rPr>
                <w:del w:id="57" w:author="UK" w:date="2018-01-03T15:34:00Z"/>
                <w:rFonts w:ascii="Arial" w:hAnsi="Arial" w:cs="Arial"/>
                <w:color w:val="auto"/>
                <w:sz w:val="20"/>
                <w:szCs w:val="20"/>
                <w:lang w:val="en-GB"/>
              </w:rPr>
            </w:pPr>
          </w:p>
        </w:tc>
        <w:tc>
          <w:tcPr>
            <w:tcW w:w="1067" w:type="pct"/>
          </w:tcPr>
          <w:p w14:paraId="11332A35" w14:textId="030CD8A2" w:rsidR="00F473A8" w:rsidRPr="008C5981" w:rsidDel="008F766C" w:rsidRDefault="00F473A8" w:rsidP="007E3AEB">
            <w:pPr>
              <w:jc w:val="both"/>
              <w:rPr>
                <w:del w:id="58" w:author="UK" w:date="2018-01-03T15:34:00Z"/>
                <w:rFonts w:ascii="Arial" w:hAnsi="Arial" w:cs="Arial"/>
                <w:color w:val="auto"/>
                <w:sz w:val="20"/>
                <w:szCs w:val="20"/>
                <w:lang w:val="en-GB"/>
              </w:rPr>
            </w:pPr>
          </w:p>
        </w:tc>
      </w:tr>
      <w:tr w:rsidR="00AD7505" w:rsidRPr="008C5981" w:rsidDel="008F766C" w14:paraId="61876924" w14:textId="68A160F0" w:rsidTr="007E3AEB">
        <w:trPr>
          <w:trHeight w:val="312"/>
          <w:del w:id="59" w:author="UK" w:date="2018-01-03T15:34:00Z"/>
        </w:trPr>
        <w:tc>
          <w:tcPr>
            <w:tcW w:w="882" w:type="pct"/>
          </w:tcPr>
          <w:p w14:paraId="0F4A962D" w14:textId="0F296768" w:rsidR="00AD7505" w:rsidRPr="008C5981" w:rsidDel="008F766C" w:rsidRDefault="00AD7505" w:rsidP="007E3AEB">
            <w:pPr>
              <w:jc w:val="both"/>
              <w:rPr>
                <w:del w:id="60" w:author="UK" w:date="2018-01-03T15:34:00Z"/>
                <w:rFonts w:ascii="Arial" w:hAnsi="Arial" w:cs="Arial"/>
                <w:color w:val="auto"/>
                <w:sz w:val="20"/>
                <w:szCs w:val="20"/>
                <w:lang w:val="en-GB"/>
              </w:rPr>
            </w:pPr>
            <w:del w:id="61" w:author="UK" w:date="2018-01-03T15:34:00Z">
              <w:r w:rsidRPr="008C5981" w:rsidDel="008F766C">
                <w:rPr>
                  <w:rFonts w:ascii="Arial" w:hAnsi="Arial" w:cs="Arial"/>
                  <w:color w:val="auto"/>
                  <w:sz w:val="20"/>
                  <w:szCs w:val="20"/>
                  <w:lang w:val="en-GB"/>
                </w:rPr>
                <w:delText>LVM</w:delText>
              </w:r>
            </w:del>
          </w:p>
        </w:tc>
        <w:tc>
          <w:tcPr>
            <w:tcW w:w="793" w:type="pct"/>
          </w:tcPr>
          <w:p w14:paraId="3B6FFA04" w14:textId="78EE1793" w:rsidR="00AD7505" w:rsidRPr="008C5981" w:rsidDel="008F766C" w:rsidRDefault="00AD7505" w:rsidP="007E3AEB">
            <w:pPr>
              <w:jc w:val="both"/>
              <w:rPr>
                <w:del w:id="62" w:author="UK" w:date="2018-01-03T15:34:00Z"/>
                <w:rFonts w:ascii="Arial" w:hAnsi="Arial" w:cs="Arial"/>
                <w:color w:val="auto"/>
                <w:sz w:val="20"/>
                <w:szCs w:val="20"/>
                <w:lang w:val="en-GB"/>
              </w:rPr>
            </w:pPr>
            <w:del w:id="63" w:author="UK" w:date="2018-01-03T15:34:00Z">
              <w:r w:rsidRPr="008C5981" w:rsidDel="008F766C">
                <w:rPr>
                  <w:rFonts w:ascii="Arial" w:hAnsi="Arial" w:cs="Arial"/>
                  <w:color w:val="auto"/>
                  <w:sz w:val="20"/>
                  <w:szCs w:val="20"/>
                  <w:lang w:val="en-GB"/>
                </w:rPr>
                <w:delText>90.95 ± 5.4</w:delText>
              </w:r>
            </w:del>
          </w:p>
        </w:tc>
        <w:tc>
          <w:tcPr>
            <w:tcW w:w="1148" w:type="pct"/>
          </w:tcPr>
          <w:p w14:paraId="51D731BC" w14:textId="0E5F5436" w:rsidR="00AD7505" w:rsidRPr="008C5981" w:rsidDel="008F766C" w:rsidRDefault="00AD7505" w:rsidP="007E3AEB">
            <w:pPr>
              <w:jc w:val="both"/>
              <w:rPr>
                <w:del w:id="64" w:author="UK" w:date="2018-01-03T15:34:00Z"/>
                <w:rFonts w:ascii="Arial" w:hAnsi="Arial" w:cs="Arial"/>
                <w:color w:val="auto"/>
                <w:sz w:val="20"/>
                <w:szCs w:val="20"/>
                <w:lang w:val="en-GB"/>
              </w:rPr>
            </w:pPr>
            <w:del w:id="65" w:author="UK" w:date="2018-01-03T15:34:00Z">
              <w:r w:rsidRPr="008C5981" w:rsidDel="008F766C">
                <w:rPr>
                  <w:rFonts w:ascii="Arial" w:hAnsi="Arial" w:cs="Arial"/>
                  <w:color w:val="auto"/>
                  <w:sz w:val="20"/>
                  <w:szCs w:val="20"/>
                  <w:lang w:val="en-GB"/>
                </w:rPr>
                <w:delText>211.16</w:delText>
              </w:r>
              <w:r w:rsidRPr="008C5981" w:rsidDel="008F766C">
                <w:rPr>
                  <w:rFonts w:ascii="Arial" w:hAnsi="Arial" w:cs="Arial"/>
                  <w:color w:val="auto"/>
                  <w:sz w:val="20"/>
                  <w:szCs w:val="20"/>
                  <w:lang w:val="en-GB"/>
                </w:rPr>
                <w:tab/>
                <w:delText>± 19.73****</w:delText>
              </w:r>
            </w:del>
          </w:p>
        </w:tc>
        <w:tc>
          <w:tcPr>
            <w:tcW w:w="1110" w:type="pct"/>
          </w:tcPr>
          <w:p w14:paraId="479BE1AC" w14:textId="5F99E680" w:rsidR="00AD7505" w:rsidRPr="008C5981" w:rsidDel="008F766C" w:rsidRDefault="00AD7505" w:rsidP="007E3AEB">
            <w:pPr>
              <w:jc w:val="both"/>
              <w:rPr>
                <w:del w:id="66" w:author="UK" w:date="2018-01-03T15:34:00Z"/>
                <w:rFonts w:ascii="Arial" w:hAnsi="Arial" w:cs="Arial"/>
                <w:color w:val="auto"/>
                <w:sz w:val="20"/>
                <w:szCs w:val="20"/>
                <w:lang w:val="en-GB"/>
              </w:rPr>
            </w:pPr>
            <w:del w:id="67" w:author="UK" w:date="2018-01-03T15:34:00Z">
              <w:r w:rsidRPr="008C5981" w:rsidDel="008F766C">
                <w:rPr>
                  <w:rFonts w:ascii="Arial" w:hAnsi="Arial" w:cs="Arial"/>
                  <w:color w:val="auto"/>
                  <w:sz w:val="20"/>
                  <w:szCs w:val="20"/>
                  <w:lang w:val="en-GB"/>
                </w:rPr>
                <w:delText>94.60 ± 2.92</w:delText>
              </w:r>
            </w:del>
          </w:p>
        </w:tc>
        <w:tc>
          <w:tcPr>
            <w:tcW w:w="1067" w:type="pct"/>
          </w:tcPr>
          <w:p w14:paraId="422D5E4C" w14:textId="3470DB7F" w:rsidR="00AD7505" w:rsidRPr="008C5981" w:rsidDel="008F766C" w:rsidRDefault="00AD7505" w:rsidP="007E3AEB">
            <w:pPr>
              <w:jc w:val="both"/>
              <w:rPr>
                <w:del w:id="68" w:author="UK" w:date="2018-01-03T15:34:00Z"/>
                <w:rFonts w:ascii="Arial" w:hAnsi="Arial" w:cs="Arial"/>
                <w:color w:val="auto"/>
                <w:sz w:val="20"/>
                <w:szCs w:val="20"/>
                <w:lang w:val="en-GB"/>
              </w:rPr>
            </w:pPr>
            <w:del w:id="69" w:author="UK" w:date="2018-01-03T15:34:00Z">
              <w:r w:rsidRPr="008C5981" w:rsidDel="008F766C">
                <w:rPr>
                  <w:rFonts w:ascii="Arial" w:hAnsi="Arial" w:cs="Arial"/>
                  <w:color w:val="auto"/>
                  <w:sz w:val="20"/>
                  <w:szCs w:val="20"/>
                  <w:lang w:val="en-GB"/>
                </w:rPr>
                <w:delText>124.32</w:delText>
              </w:r>
              <w:r w:rsidRPr="008C5981" w:rsidDel="008F766C">
                <w:rPr>
                  <w:rFonts w:ascii="Arial" w:hAnsi="Arial" w:cs="Arial"/>
                  <w:color w:val="auto"/>
                  <w:sz w:val="20"/>
                  <w:szCs w:val="20"/>
                  <w:lang w:val="en-GB"/>
                </w:rPr>
                <w:tab/>
                <w:delText>± 9.06</w:delText>
              </w:r>
              <w:r w:rsidRPr="008C5981" w:rsidDel="008F766C">
                <w:rPr>
                  <w:rFonts w:ascii="Arial" w:hAnsi="Arial" w:cs="Arial"/>
                  <w:color w:val="auto"/>
                  <w:sz w:val="20"/>
                  <w:szCs w:val="20"/>
                  <w:vertAlign w:val="superscript"/>
                  <w:lang w:val="en-GB"/>
                </w:rPr>
                <w:delText>$$$$</w:delText>
              </w:r>
            </w:del>
          </w:p>
        </w:tc>
      </w:tr>
      <w:tr w:rsidR="00AD7505" w:rsidRPr="008C5981" w:rsidDel="008F766C" w14:paraId="0BC13A38" w14:textId="5B2A46F5" w:rsidTr="007E3AEB">
        <w:trPr>
          <w:trHeight w:val="220"/>
          <w:del w:id="70" w:author="UK" w:date="2018-01-03T15:34:00Z"/>
        </w:trPr>
        <w:tc>
          <w:tcPr>
            <w:tcW w:w="882" w:type="pct"/>
          </w:tcPr>
          <w:p w14:paraId="22D97A9F" w14:textId="2AA84E90" w:rsidR="00AD7505" w:rsidRPr="008C5981" w:rsidDel="008F766C" w:rsidRDefault="00AD7505" w:rsidP="007E3AEB">
            <w:pPr>
              <w:jc w:val="both"/>
              <w:rPr>
                <w:del w:id="71" w:author="UK" w:date="2018-01-03T15:34:00Z"/>
                <w:rFonts w:ascii="Arial" w:hAnsi="Arial" w:cs="Arial"/>
                <w:color w:val="auto"/>
                <w:sz w:val="20"/>
                <w:szCs w:val="20"/>
                <w:lang w:val="en-GB"/>
              </w:rPr>
            </w:pPr>
            <w:del w:id="72" w:author="UK" w:date="2018-01-03T15:34:00Z">
              <w:r w:rsidRPr="008C5981" w:rsidDel="008F766C">
                <w:rPr>
                  <w:rFonts w:ascii="Arial" w:hAnsi="Arial" w:cs="Arial"/>
                  <w:color w:val="auto"/>
                  <w:sz w:val="20"/>
                  <w:szCs w:val="20"/>
                  <w:lang w:val="en-GB"/>
                </w:rPr>
                <w:delText>LVM/TL</w:delText>
              </w:r>
            </w:del>
          </w:p>
        </w:tc>
        <w:tc>
          <w:tcPr>
            <w:tcW w:w="793" w:type="pct"/>
          </w:tcPr>
          <w:p w14:paraId="0C41F8DC" w14:textId="026217D7" w:rsidR="00AD7505" w:rsidRPr="008C5981" w:rsidDel="008F766C" w:rsidRDefault="00AD7505" w:rsidP="007E3AEB">
            <w:pPr>
              <w:jc w:val="both"/>
              <w:rPr>
                <w:del w:id="73" w:author="UK" w:date="2018-01-03T15:34:00Z"/>
                <w:rFonts w:ascii="Arial" w:hAnsi="Arial" w:cs="Arial"/>
                <w:color w:val="auto"/>
                <w:sz w:val="20"/>
                <w:szCs w:val="20"/>
                <w:lang w:val="en-GB"/>
              </w:rPr>
            </w:pPr>
            <w:del w:id="74" w:author="UK" w:date="2018-01-03T15:34:00Z">
              <w:r w:rsidRPr="008C5981" w:rsidDel="008F766C">
                <w:rPr>
                  <w:rFonts w:ascii="Arial" w:hAnsi="Arial" w:cs="Arial"/>
                  <w:color w:val="auto"/>
                  <w:sz w:val="20"/>
                  <w:szCs w:val="20"/>
                  <w:lang w:val="en-GB"/>
                </w:rPr>
                <w:delText>7.44 ± 0.47</w:delText>
              </w:r>
            </w:del>
          </w:p>
        </w:tc>
        <w:tc>
          <w:tcPr>
            <w:tcW w:w="1148" w:type="pct"/>
          </w:tcPr>
          <w:p w14:paraId="59F4D441" w14:textId="15EB8F9C" w:rsidR="00AD7505" w:rsidRPr="008C5981" w:rsidDel="008F766C" w:rsidRDefault="00AD7505" w:rsidP="007E3AEB">
            <w:pPr>
              <w:jc w:val="both"/>
              <w:rPr>
                <w:del w:id="75" w:author="UK" w:date="2018-01-03T15:34:00Z"/>
                <w:rFonts w:ascii="Arial" w:hAnsi="Arial" w:cs="Arial"/>
                <w:color w:val="auto"/>
                <w:sz w:val="20"/>
                <w:szCs w:val="20"/>
                <w:lang w:val="en-GB"/>
              </w:rPr>
            </w:pPr>
            <w:del w:id="76" w:author="UK" w:date="2018-01-03T15:34:00Z">
              <w:r w:rsidRPr="008C5981" w:rsidDel="008F766C">
                <w:rPr>
                  <w:rFonts w:ascii="Arial" w:hAnsi="Arial" w:cs="Arial"/>
                  <w:color w:val="auto"/>
                  <w:sz w:val="20"/>
                  <w:szCs w:val="20"/>
                  <w:lang w:val="en-GB"/>
                </w:rPr>
                <w:delText>17.06 ± 1.50****</w:delText>
              </w:r>
            </w:del>
          </w:p>
        </w:tc>
        <w:tc>
          <w:tcPr>
            <w:tcW w:w="1110" w:type="pct"/>
          </w:tcPr>
          <w:p w14:paraId="207FB4A1" w14:textId="2599C53D" w:rsidR="00AD7505" w:rsidRPr="008C5981" w:rsidDel="008F766C" w:rsidRDefault="00AD7505" w:rsidP="007E3AEB">
            <w:pPr>
              <w:jc w:val="both"/>
              <w:rPr>
                <w:del w:id="77" w:author="UK" w:date="2018-01-03T15:34:00Z"/>
                <w:rFonts w:ascii="Arial" w:hAnsi="Arial" w:cs="Arial"/>
                <w:color w:val="auto"/>
                <w:sz w:val="20"/>
                <w:szCs w:val="20"/>
                <w:lang w:val="en-GB"/>
              </w:rPr>
            </w:pPr>
            <w:del w:id="78" w:author="UK" w:date="2018-01-03T15:34:00Z">
              <w:r w:rsidRPr="008C5981" w:rsidDel="008F766C">
                <w:rPr>
                  <w:rFonts w:ascii="Arial" w:hAnsi="Arial" w:cs="Arial"/>
                  <w:color w:val="auto"/>
                  <w:sz w:val="20"/>
                  <w:szCs w:val="20"/>
                  <w:lang w:val="en-GB"/>
                </w:rPr>
                <w:delText>7.88 ± 0.23</w:delText>
              </w:r>
            </w:del>
          </w:p>
        </w:tc>
        <w:tc>
          <w:tcPr>
            <w:tcW w:w="1067" w:type="pct"/>
          </w:tcPr>
          <w:p w14:paraId="5E41575C" w14:textId="6E3750F9" w:rsidR="00AD7505" w:rsidRPr="008C5981" w:rsidDel="008F766C" w:rsidRDefault="00AD7505" w:rsidP="007E3AEB">
            <w:pPr>
              <w:jc w:val="both"/>
              <w:rPr>
                <w:del w:id="79" w:author="UK" w:date="2018-01-03T15:34:00Z"/>
                <w:rFonts w:ascii="Arial" w:hAnsi="Arial" w:cs="Arial"/>
                <w:color w:val="auto"/>
                <w:sz w:val="20"/>
                <w:szCs w:val="20"/>
                <w:lang w:val="en-GB"/>
              </w:rPr>
            </w:pPr>
            <w:del w:id="80" w:author="UK" w:date="2018-01-03T15:34:00Z">
              <w:r w:rsidRPr="008C5981" w:rsidDel="008F766C">
                <w:rPr>
                  <w:rFonts w:ascii="Arial" w:hAnsi="Arial" w:cs="Arial"/>
                  <w:color w:val="auto"/>
                  <w:sz w:val="20"/>
                  <w:szCs w:val="20"/>
                  <w:lang w:val="en-GB"/>
                </w:rPr>
                <w:delText>10.53 ±</w:delText>
              </w:r>
              <w:r w:rsidRPr="008C5981" w:rsidDel="008F766C">
                <w:rPr>
                  <w:rFonts w:ascii="Arial" w:hAnsi="Arial" w:cs="Arial"/>
                  <w:color w:val="auto"/>
                  <w:sz w:val="20"/>
                  <w:szCs w:val="20"/>
                  <w:lang w:val="en-GB"/>
                </w:rPr>
                <w:tab/>
                <w:delText>0.70</w:delText>
              </w:r>
              <w:r w:rsidRPr="008C5981" w:rsidDel="008F766C">
                <w:rPr>
                  <w:rFonts w:ascii="Arial" w:hAnsi="Arial" w:cs="Arial"/>
                  <w:color w:val="auto"/>
                  <w:sz w:val="20"/>
                  <w:szCs w:val="20"/>
                  <w:vertAlign w:val="superscript"/>
                  <w:lang w:val="en-GB"/>
                </w:rPr>
                <w:delText>$$$</w:delText>
              </w:r>
            </w:del>
          </w:p>
        </w:tc>
      </w:tr>
      <w:tr w:rsidR="00AD7505" w:rsidRPr="008C5981" w:rsidDel="008F766C" w14:paraId="1AB70473" w14:textId="4BF15A63" w:rsidTr="007E3AEB">
        <w:trPr>
          <w:trHeight w:val="170"/>
          <w:del w:id="81" w:author="UK" w:date="2018-01-03T15:34:00Z"/>
        </w:trPr>
        <w:tc>
          <w:tcPr>
            <w:tcW w:w="882" w:type="pct"/>
          </w:tcPr>
          <w:p w14:paraId="0EE32900" w14:textId="5E365611" w:rsidR="00AD7505" w:rsidRPr="008C5981" w:rsidDel="008F766C" w:rsidRDefault="00AD7505" w:rsidP="007E3AEB">
            <w:pPr>
              <w:jc w:val="both"/>
              <w:rPr>
                <w:del w:id="82" w:author="UK" w:date="2018-01-03T15:34:00Z"/>
                <w:rFonts w:ascii="Arial" w:hAnsi="Arial" w:cs="Arial"/>
                <w:color w:val="auto"/>
                <w:sz w:val="20"/>
                <w:szCs w:val="20"/>
                <w:lang w:val="en-GB"/>
              </w:rPr>
            </w:pPr>
            <w:del w:id="83" w:author="UK" w:date="2018-01-03T15:34:00Z">
              <w:r w:rsidRPr="008C5981" w:rsidDel="008F766C">
                <w:rPr>
                  <w:rFonts w:ascii="Arial" w:hAnsi="Arial" w:cs="Arial"/>
                  <w:color w:val="auto"/>
                  <w:sz w:val="20"/>
                  <w:szCs w:val="20"/>
                  <w:lang w:val="en-GB"/>
                </w:rPr>
                <w:delText>IVS-d [mm]</w:delText>
              </w:r>
            </w:del>
          </w:p>
        </w:tc>
        <w:tc>
          <w:tcPr>
            <w:tcW w:w="793" w:type="pct"/>
          </w:tcPr>
          <w:p w14:paraId="3BA89062" w14:textId="7AF667D8" w:rsidR="00AD7505" w:rsidRPr="008C5981" w:rsidDel="008F766C" w:rsidRDefault="00AD7505" w:rsidP="007E3AEB">
            <w:pPr>
              <w:jc w:val="both"/>
              <w:rPr>
                <w:del w:id="84" w:author="UK" w:date="2018-01-03T15:34:00Z"/>
                <w:rFonts w:ascii="Arial" w:eastAsia="Times New Roman" w:hAnsi="Arial" w:cs="Arial"/>
                <w:color w:val="auto"/>
                <w:sz w:val="20"/>
                <w:szCs w:val="20"/>
                <w:lang w:val="en-GB"/>
              </w:rPr>
            </w:pPr>
            <w:del w:id="85" w:author="UK" w:date="2018-01-03T15:34:00Z">
              <w:r w:rsidRPr="008C5981" w:rsidDel="008F766C">
                <w:rPr>
                  <w:rFonts w:ascii="Arial" w:eastAsia="Times New Roman" w:hAnsi="Arial" w:cs="Arial"/>
                  <w:color w:val="auto"/>
                  <w:sz w:val="20"/>
                  <w:szCs w:val="20"/>
                  <w:lang w:val="en-GB"/>
                </w:rPr>
                <w:delText>0.59</w:delText>
              </w:r>
              <w:bookmarkStart w:id="86" w:name="OLE_LINK1"/>
              <w:r w:rsidRPr="008C5981" w:rsidDel="008F766C">
                <w:rPr>
                  <w:rFonts w:ascii="Arial" w:eastAsia="Times New Roman" w:hAnsi="Arial" w:cs="Arial"/>
                  <w:color w:val="auto"/>
                  <w:sz w:val="20"/>
                  <w:szCs w:val="20"/>
                  <w:lang w:val="en-GB"/>
                </w:rPr>
                <w:delText xml:space="preserve"> ± </w:delText>
              </w:r>
              <w:bookmarkEnd w:id="86"/>
              <w:r w:rsidRPr="008C5981" w:rsidDel="008F766C">
                <w:rPr>
                  <w:rFonts w:ascii="Arial" w:eastAsia="Times New Roman" w:hAnsi="Arial" w:cs="Arial"/>
                  <w:color w:val="auto"/>
                  <w:sz w:val="20"/>
                  <w:szCs w:val="20"/>
                  <w:lang w:val="en-GB"/>
                </w:rPr>
                <w:delText>0.01</w:delText>
              </w:r>
            </w:del>
          </w:p>
        </w:tc>
        <w:tc>
          <w:tcPr>
            <w:tcW w:w="1148" w:type="pct"/>
          </w:tcPr>
          <w:p w14:paraId="4CB7DFF5" w14:textId="49022041" w:rsidR="00AD7505" w:rsidRPr="008C5981" w:rsidDel="008F766C" w:rsidRDefault="00AD7505" w:rsidP="007E3AEB">
            <w:pPr>
              <w:jc w:val="both"/>
              <w:rPr>
                <w:del w:id="87" w:author="UK" w:date="2018-01-03T15:34:00Z"/>
                <w:rFonts w:ascii="Arial" w:hAnsi="Arial" w:cs="Arial"/>
                <w:color w:val="auto"/>
                <w:sz w:val="20"/>
                <w:szCs w:val="20"/>
                <w:lang w:val="en-GB"/>
              </w:rPr>
            </w:pPr>
            <w:del w:id="88" w:author="UK" w:date="2018-01-03T15:34:00Z">
              <w:r w:rsidRPr="008C5981" w:rsidDel="008F766C">
                <w:rPr>
                  <w:rFonts w:ascii="Arial" w:hAnsi="Arial" w:cs="Arial"/>
                  <w:color w:val="auto"/>
                  <w:sz w:val="20"/>
                  <w:szCs w:val="20"/>
                  <w:lang w:val="en-GB"/>
                </w:rPr>
                <w:delText>0.90 ± 0.01</w:delText>
              </w:r>
              <w:r w:rsidRPr="008C5981" w:rsidDel="008F766C">
                <w:rPr>
                  <w:rFonts w:ascii="Arial" w:hAnsi="Arial" w:cs="Arial"/>
                  <w:color w:val="auto"/>
                  <w:sz w:val="20"/>
                  <w:szCs w:val="20"/>
                </w:rPr>
                <w:delText>****</w:delText>
              </w:r>
            </w:del>
          </w:p>
        </w:tc>
        <w:tc>
          <w:tcPr>
            <w:tcW w:w="1110" w:type="pct"/>
          </w:tcPr>
          <w:p w14:paraId="4517AA79" w14:textId="4883C3A2" w:rsidR="00AD7505" w:rsidRPr="008C5981" w:rsidDel="008F766C" w:rsidRDefault="00AD7505" w:rsidP="007E3AEB">
            <w:pPr>
              <w:jc w:val="both"/>
              <w:rPr>
                <w:del w:id="89" w:author="UK" w:date="2018-01-03T15:34:00Z"/>
                <w:rFonts w:ascii="Arial" w:eastAsia="Times New Roman" w:hAnsi="Arial" w:cs="Arial"/>
                <w:color w:val="auto"/>
                <w:sz w:val="20"/>
                <w:szCs w:val="20"/>
                <w:lang w:val="en-GB"/>
              </w:rPr>
            </w:pPr>
            <w:del w:id="90" w:author="UK" w:date="2018-01-03T15:34:00Z">
              <w:r w:rsidRPr="008C5981" w:rsidDel="008F766C">
                <w:rPr>
                  <w:rFonts w:ascii="Arial" w:eastAsia="Times New Roman" w:hAnsi="Arial" w:cs="Arial"/>
                  <w:color w:val="auto"/>
                  <w:sz w:val="20"/>
                  <w:szCs w:val="20"/>
                  <w:lang w:val="en-GB"/>
                </w:rPr>
                <w:delText>0.60 ± 0.01</w:delText>
              </w:r>
              <w:r w:rsidRPr="008C5981" w:rsidDel="008F766C">
                <w:rPr>
                  <w:rFonts w:ascii="Arial" w:hAnsi="Arial" w:cs="Arial"/>
                  <w:color w:val="auto"/>
                  <w:sz w:val="20"/>
                  <w:szCs w:val="20"/>
                  <w:vertAlign w:val="superscript"/>
                  <w:lang w:val="en-GB"/>
                </w:rPr>
                <w:delText>####</w:delText>
              </w:r>
            </w:del>
          </w:p>
        </w:tc>
        <w:tc>
          <w:tcPr>
            <w:tcW w:w="1067" w:type="pct"/>
          </w:tcPr>
          <w:p w14:paraId="37F3B016" w14:textId="3F80D17C" w:rsidR="00AD7505" w:rsidRPr="008C5981" w:rsidDel="008F766C" w:rsidRDefault="00AD7505" w:rsidP="007E3AEB">
            <w:pPr>
              <w:jc w:val="both"/>
              <w:rPr>
                <w:del w:id="91" w:author="UK" w:date="2018-01-03T15:34:00Z"/>
                <w:rFonts w:ascii="Arial" w:eastAsia="Times New Roman" w:hAnsi="Arial" w:cs="Arial"/>
                <w:color w:val="auto"/>
                <w:sz w:val="20"/>
                <w:szCs w:val="20"/>
                <w:lang w:val="en-GB"/>
              </w:rPr>
            </w:pPr>
            <w:del w:id="92" w:author="UK" w:date="2018-01-03T15:34:00Z">
              <w:r w:rsidRPr="008C5981" w:rsidDel="008F766C">
                <w:rPr>
                  <w:rFonts w:ascii="Arial" w:eastAsia="Times New Roman" w:hAnsi="Arial" w:cs="Arial"/>
                  <w:color w:val="auto"/>
                  <w:sz w:val="20"/>
                  <w:szCs w:val="20"/>
                  <w:lang w:val="en-GB"/>
                </w:rPr>
                <w:delText>0.76 ± 0.03</w:delText>
              </w:r>
              <w:r w:rsidRPr="008C5981" w:rsidDel="008F766C">
                <w:rPr>
                  <w:rFonts w:ascii="Arial" w:hAnsi="Arial" w:cs="Arial"/>
                  <w:color w:val="auto"/>
                  <w:sz w:val="20"/>
                  <w:szCs w:val="20"/>
                  <w:vertAlign w:val="superscript"/>
                  <w:lang w:val="en-GB"/>
                </w:rPr>
                <w:delText>$$$</w:delText>
              </w:r>
            </w:del>
          </w:p>
        </w:tc>
      </w:tr>
      <w:tr w:rsidR="00AD7505" w:rsidRPr="008C5981" w:rsidDel="008F766C" w14:paraId="03DED04F" w14:textId="59BCD562" w:rsidTr="007E3AEB">
        <w:trPr>
          <w:trHeight w:val="170"/>
          <w:del w:id="93" w:author="UK" w:date="2018-01-03T15:34:00Z"/>
        </w:trPr>
        <w:tc>
          <w:tcPr>
            <w:tcW w:w="882" w:type="pct"/>
          </w:tcPr>
          <w:p w14:paraId="7A327C0D" w14:textId="0709034B" w:rsidR="00AD7505" w:rsidRPr="008C5981" w:rsidDel="008F766C" w:rsidRDefault="00AD7505" w:rsidP="007E3AEB">
            <w:pPr>
              <w:jc w:val="both"/>
              <w:rPr>
                <w:del w:id="94" w:author="UK" w:date="2018-01-03T15:34:00Z"/>
                <w:rFonts w:ascii="Arial" w:hAnsi="Arial" w:cs="Arial"/>
                <w:color w:val="auto"/>
                <w:sz w:val="20"/>
                <w:szCs w:val="20"/>
                <w:lang w:val="en-GB"/>
              </w:rPr>
            </w:pPr>
            <w:del w:id="95" w:author="UK" w:date="2018-01-03T15:34:00Z">
              <w:r w:rsidRPr="008C5981" w:rsidDel="008F766C">
                <w:rPr>
                  <w:rFonts w:ascii="Arial" w:hAnsi="Arial" w:cs="Arial"/>
                  <w:color w:val="auto"/>
                  <w:sz w:val="20"/>
                  <w:szCs w:val="20"/>
                  <w:lang w:val="en-GB"/>
                </w:rPr>
                <w:delText>LVPW-d [mm]</w:delText>
              </w:r>
            </w:del>
          </w:p>
        </w:tc>
        <w:tc>
          <w:tcPr>
            <w:tcW w:w="793" w:type="pct"/>
          </w:tcPr>
          <w:p w14:paraId="7DCDFB7A" w14:textId="6DA7D4A4" w:rsidR="00AD7505" w:rsidRPr="008C5981" w:rsidDel="008F766C" w:rsidRDefault="00AD7505" w:rsidP="007E3AEB">
            <w:pPr>
              <w:jc w:val="both"/>
              <w:rPr>
                <w:del w:id="96" w:author="UK" w:date="2018-01-03T15:34:00Z"/>
                <w:rFonts w:ascii="Arial" w:eastAsia="Times New Roman" w:hAnsi="Arial" w:cs="Arial"/>
                <w:color w:val="auto"/>
                <w:sz w:val="20"/>
                <w:szCs w:val="20"/>
                <w:lang w:val="en-GB"/>
              </w:rPr>
            </w:pPr>
            <w:del w:id="97" w:author="UK" w:date="2018-01-03T15:34:00Z">
              <w:r w:rsidRPr="008C5981" w:rsidDel="008F766C">
                <w:rPr>
                  <w:rFonts w:ascii="Arial" w:eastAsia="Times New Roman" w:hAnsi="Arial" w:cs="Arial"/>
                  <w:color w:val="auto"/>
                  <w:sz w:val="20"/>
                  <w:szCs w:val="20"/>
                  <w:lang w:val="en-GB"/>
                </w:rPr>
                <w:delText>0.60 ± 0.01</w:delText>
              </w:r>
            </w:del>
          </w:p>
        </w:tc>
        <w:tc>
          <w:tcPr>
            <w:tcW w:w="1148" w:type="pct"/>
          </w:tcPr>
          <w:p w14:paraId="623561CB" w14:textId="6DA78B53" w:rsidR="00AD7505" w:rsidRPr="008C5981" w:rsidDel="008F766C" w:rsidRDefault="00AD7505" w:rsidP="007E3AEB">
            <w:pPr>
              <w:jc w:val="both"/>
              <w:rPr>
                <w:del w:id="98" w:author="UK" w:date="2018-01-03T15:34:00Z"/>
                <w:rFonts w:ascii="Arial" w:hAnsi="Arial" w:cs="Arial"/>
                <w:color w:val="auto"/>
                <w:sz w:val="20"/>
                <w:szCs w:val="20"/>
                <w:lang w:val="en-GB"/>
              </w:rPr>
            </w:pPr>
            <w:del w:id="99" w:author="UK" w:date="2018-01-03T15:34:00Z">
              <w:r w:rsidRPr="008C5981" w:rsidDel="008F766C">
                <w:rPr>
                  <w:rFonts w:ascii="Arial" w:hAnsi="Arial" w:cs="Arial"/>
                  <w:color w:val="auto"/>
                  <w:sz w:val="20"/>
                  <w:szCs w:val="20"/>
                  <w:lang w:val="en-GB"/>
                </w:rPr>
                <w:delText>0.87 ± 0.01</w:delText>
              </w:r>
              <w:r w:rsidRPr="008C5981" w:rsidDel="008F766C">
                <w:rPr>
                  <w:rFonts w:ascii="Arial" w:hAnsi="Arial" w:cs="Arial"/>
                  <w:color w:val="auto"/>
                  <w:sz w:val="20"/>
                  <w:szCs w:val="20"/>
                </w:rPr>
                <w:delText>****</w:delText>
              </w:r>
            </w:del>
          </w:p>
        </w:tc>
        <w:tc>
          <w:tcPr>
            <w:tcW w:w="1110" w:type="pct"/>
          </w:tcPr>
          <w:p w14:paraId="34F586EF" w14:textId="364928A8" w:rsidR="00AD7505" w:rsidRPr="008C5981" w:rsidDel="008F766C" w:rsidRDefault="00AD7505" w:rsidP="007E3AEB">
            <w:pPr>
              <w:jc w:val="both"/>
              <w:rPr>
                <w:del w:id="100" w:author="UK" w:date="2018-01-03T15:34:00Z"/>
                <w:rFonts w:ascii="Arial" w:eastAsia="Times New Roman" w:hAnsi="Arial" w:cs="Arial"/>
                <w:color w:val="auto"/>
                <w:sz w:val="20"/>
                <w:szCs w:val="20"/>
                <w:lang w:val="en-GB"/>
              </w:rPr>
            </w:pPr>
            <w:del w:id="101" w:author="UK" w:date="2018-01-03T15:34:00Z">
              <w:r w:rsidRPr="008C5981" w:rsidDel="008F766C">
                <w:rPr>
                  <w:rFonts w:ascii="Arial" w:eastAsia="Times New Roman" w:hAnsi="Arial" w:cs="Arial"/>
                  <w:color w:val="auto"/>
                  <w:sz w:val="20"/>
                  <w:szCs w:val="20"/>
                  <w:lang w:val="en-GB"/>
                </w:rPr>
                <w:delText>0.59 ± 0.01</w:delText>
              </w:r>
            </w:del>
          </w:p>
        </w:tc>
        <w:tc>
          <w:tcPr>
            <w:tcW w:w="1067" w:type="pct"/>
          </w:tcPr>
          <w:p w14:paraId="4A463EAA" w14:textId="3513F578" w:rsidR="00AD7505" w:rsidRPr="008C5981" w:rsidDel="008F766C" w:rsidRDefault="00AD7505" w:rsidP="007E3AEB">
            <w:pPr>
              <w:jc w:val="both"/>
              <w:rPr>
                <w:del w:id="102" w:author="UK" w:date="2018-01-03T15:34:00Z"/>
                <w:rFonts w:ascii="Arial" w:eastAsia="Times New Roman" w:hAnsi="Arial" w:cs="Arial"/>
                <w:color w:val="auto"/>
                <w:sz w:val="20"/>
                <w:szCs w:val="20"/>
                <w:lang w:val="en-GB"/>
              </w:rPr>
            </w:pPr>
            <w:del w:id="103" w:author="UK" w:date="2018-01-03T15:34:00Z">
              <w:r w:rsidRPr="008C5981" w:rsidDel="008F766C">
                <w:rPr>
                  <w:rFonts w:ascii="Arial" w:eastAsia="Times New Roman" w:hAnsi="Arial" w:cs="Arial"/>
                  <w:color w:val="auto"/>
                  <w:sz w:val="20"/>
                  <w:szCs w:val="20"/>
                  <w:lang w:val="en-GB"/>
                </w:rPr>
                <w:delText>0.75 ± 0.03</w:delText>
              </w:r>
              <w:r w:rsidRPr="008C5981" w:rsidDel="008F766C">
                <w:rPr>
                  <w:rFonts w:ascii="Arial" w:hAnsi="Arial" w:cs="Arial"/>
                  <w:color w:val="auto"/>
                  <w:sz w:val="20"/>
                  <w:szCs w:val="20"/>
                  <w:vertAlign w:val="superscript"/>
                  <w:lang w:val="en-GB"/>
                </w:rPr>
                <w:delText>$$$</w:delText>
              </w:r>
            </w:del>
          </w:p>
        </w:tc>
      </w:tr>
      <w:tr w:rsidR="00AD7505" w:rsidRPr="008C5981" w:rsidDel="008F766C" w14:paraId="77D564E7" w14:textId="1E39AC15" w:rsidTr="007E3AEB">
        <w:trPr>
          <w:trHeight w:val="176"/>
          <w:del w:id="104" w:author="UK" w:date="2018-01-03T15:34:00Z"/>
        </w:trPr>
        <w:tc>
          <w:tcPr>
            <w:tcW w:w="882" w:type="pct"/>
          </w:tcPr>
          <w:p w14:paraId="15EA244B" w14:textId="5560128E" w:rsidR="00AD7505" w:rsidRPr="008C5981" w:rsidDel="008F766C" w:rsidRDefault="00AD7505" w:rsidP="007E3AEB">
            <w:pPr>
              <w:jc w:val="both"/>
              <w:rPr>
                <w:del w:id="105" w:author="UK" w:date="2018-01-03T15:34:00Z"/>
                <w:rFonts w:ascii="Arial" w:hAnsi="Arial" w:cs="Arial"/>
                <w:color w:val="auto"/>
                <w:sz w:val="20"/>
                <w:szCs w:val="20"/>
                <w:lang w:val="en-GB"/>
              </w:rPr>
            </w:pPr>
            <w:del w:id="106" w:author="UK" w:date="2018-01-03T15:34:00Z">
              <w:r w:rsidRPr="008C5981" w:rsidDel="008F766C">
                <w:rPr>
                  <w:rFonts w:ascii="Arial" w:hAnsi="Arial" w:cs="Arial"/>
                  <w:color w:val="auto"/>
                  <w:sz w:val="20"/>
                  <w:szCs w:val="20"/>
                  <w:lang w:val="en-GB"/>
                </w:rPr>
                <w:delText>LVID-d [mm]</w:delText>
              </w:r>
            </w:del>
          </w:p>
        </w:tc>
        <w:tc>
          <w:tcPr>
            <w:tcW w:w="793" w:type="pct"/>
          </w:tcPr>
          <w:p w14:paraId="527F108F" w14:textId="6E5A4127" w:rsidR="00AD7505" w:rsidRPr="008C5981" w:rsidDel="008F766C" w:rsidRDefault="00AD7505" w:rsidP="007E3AEB">
            <w:pPr>
              <w:rPr>
                <w:del w:id="107" w:author="UK" w:date="2018-01-03T15:34:00Z"/>
                <w:rFonts w:ascii="Arial" w:hAnsi="Arial"/>
                <w:color w:val="auto"/>
                <w:sz w:val="20"/>
                <w:szCs w:val="20"/>
              </w:rPr>
            </w:pPr>
            <w:del w:id="108" w:author="UK" w:date="2018-01-03T15:34:00Z">
              <w:r w:rsidRPr="008C5981" w:rsidDel="008F766C">
                <w:rPr>
                  <w:rFonts w:ascii="Arial" w:hAnsi="Arial"/>
                  <w:color w:val="auto"/>
                  <w:sz w:val="20"/>
                  <w:szCs w:val="20"/>
                </w:rPr>
                <w:delText>4.32 ± 0.11</w:delText>
              </w:r>
            </w:del>
          </w:p>
        </w:tc>
        <w:tc>
          <w:tcPr>
            <w:tcW w:w="1148" w:type="pct"/>
          </w:tcPr>
          <w:p w14:paraId="6FAB2A71" w14:textId="7E06A6EB" w:rsidR="00AD7505" w:rsidRPr="008C5981" w:rsidDel="008F766C" w:rsidRDefault="00AD7505" w:rsidP="007E3AEB">
            <w:pPr>
              <w:rPr>
                <w:del w:id="109" w:author="UK" w:date="2018-01-03T15:34:00Z"/>
                <w:rFonts w:ascii="Arial" w:hAnsi="Arial"/>
                <w:color w:val="auto"/>
                <w:sz w:val="20"/>
                <w:szCs w:val="20"/>
              </w:rPr>
            </w:pPr>
            <w:del w:id="110" w:author="UK" w:date="2018-01-03T15:34:00Z">
              <w:r w:rsidRPr="008C5981" w:rsidDel="008F766C">
                <w:rPr>
                  <w:rFonts w:ascii="Arial" w:hAnsi="Arial"/>
                  <w:color w:val="auto"/>
                  <w:sz w:val="20"/>
                  <w:szCs w:val="20"/>
                </w:rPr>
                <w:delText>5.28 ± 0.24***</w:delText>
              </w:r>
            </w:del>
          </w:p>
        </w:tc>
        <w:tc>
          <w:tcPr>
            <w:tcW w:w="1110" w:type="pct"/>
          </w:tcPr>
          <w:p w14:paraId="148831DB" w14:textId="5B3DB736" w:rsidR="00AD7505" w:rsidRPr="008C5981" w:rsidDel="008F766C" w:rsidRDefault="00AD7505" w:rsidP="007E3AEB">
            <w:pPr>
              <w:rPr>
                <w:del w:id="111" w:author="UK" w:date="2018-01-03T15:34:00Z"/>
                <w:rFonts w:ascii="Arial" w:hAnsi="Arial"/>
                <w:color w:val="auto"/>
                <w:sz w:val="20"/>
                <w:szCs w:val="20"/>
              </w:rPr>
            </w:pPr>
            <w:del w:id="112" w:author="UK" w:date="2018-01-03T15:34:00Z">
              <w:r w:rsidRPr="008C5981" w:rsidDel="008F766C">
                <w:rPr>
                  <w:rFonts w:ascii="Arial" w:hAnsi="Arial"/>
                  <w:color w:val="auto"/>
                  <w:sz w:val="20"/>
                  <w:szCs w:val="20"/>
                </w:rPr>
                <w:delText>4.40 ± 0.06</w:delText>
              </w:r>
            </w:del>
          </w:p>
        </w:tc>
        <w:tc>
          <w:tcPr>
            <w:tcW w:w="1067" w:type="pct"/>
          </w:tcPr>
          <w:p w14:paraId="47ED5B53" w14:textId="73F1CC5B" w:rsidR="00AD7505" w:rsidRPr="008C5981" w:rsidDel="008F766C" w:rsidRDefault="00AD7505" w:rsidP="007E3AEB">
            <w:pPr>
              <w:rPr>
                <w:del w:id="113" w:author="UK" w:date="2018-01-03T15:34:00Z"/>
                <w:rFonts w:ascii="Arial" w:hAnsi="Arial"/>
                <w:color w:val="auto"/>
                <w:sz w:val="20"/>
                <w:szCs w:val="20"/>
              </w:rPr>
            </w:pPr>
            <w:del w:id="114" w:author="UK" w:date="2018-01-03T15:34:00Z">
              <w:r w:rsidRPr="008C5981" w:rsidDel="008F766C">
                <w:rPr>
                  <w:rFonts w:ascii="Arial" w:hAnsi="Arial"/>
                  <w:color w:val="auto"/>
                  <w:sz w:val="20"/>
                  <w:szCs w:val="20"/>
                </w:rPr>
                <w:delText>4.31 ± 0.11</w:delText>
              </w:r>
              <w:r w:rsidRPr="008C5981" w:rsidDel="008F766C">
                <w:rPr>
                  <w:rFonts w:ascii="Arial" w:hAnsi="Arial" w:cs="Arial"/>
                  <w:color w:val="auto"/>
                  <w:sz w:val="20"/>
                  <w:szCs w:val="20"/>
                  <w:vertAlign w:val="superscript"/>
                  <w:lang w:val="en-GB"/>
                </w:rPr>
                <w:delText>$$$$</w:delText>
              </w:r>
            </w:del>
          </w:p>
        </w:tc>
      </w:tr>
      <w:tr w:rsidR="00F473A8" w:rsidRPr="008C5981" w:rsidDel="008F766C" w14:paraId="531DB1C4" w14:textId="6E9B8AEA" w:rsidTr="007E3AEB">
        <w:trPr>
          <w:trHeight w:val="176"/>
          <w:del w:id="115" w:author="UK" w:date="2018-01-03T15:34:00Z"/>
        </w:trPr>
        <w:tc>
          <w:tcPr>
            <w:tcW w:w="882" w:type="pct"/>
          </w:tcPr>
          <w:p w14:paraId="5EB1D48B" w14:textId="258B6032" w:rsidR="00F473A8" w:rsidRPr="008C5981" w:rsidDel="008F766C" w:rsidRDefault="00F473A8" w:rsidP="007E3AEB">
            <w:pPr>
              <w:rPr>
                <w:del w:id="116" w:author="UK" w:date="2018-01-03T15:34:00Z"/>
                <w:rFonts w:ascii="Arial" w:hAnsi="Arial" w:cs="Arial"/>
                <w:color w:val="auto"/>
                <w:sz w:val="20"/>
                <w:szCs w:val="20"/>
              </w:rPr>
            </w:pPr>
          </w:p>
        </w:tc>
        <w:tc>
          <w:tcPr>
            <w:tcW w:w="793" w:type="pct"/>
          </w:tcPr>
          <w:p w14:paraId="6733B422" w14:textId="6EF62B56" w:rsidR="00F473A8" w:rsidRPr="008C5981" w:rsidDel="008F766C" w:rsidRDefault="00F473A8" w:rsidP="007E3AEB">
            <w:pPr>
              <w:jc w:val="both"/>
              <w:rPr>
                <w:del w:id="117" w:author="UK" w:date="2018-01-03T15:34:00Z"/>
                <w:rFonts w:ascii="Arial" w:hAnsi="Arial" w:cs="Arial"/>
                <w:color w:val="auto"/>
                <w:sz w:val="20"/>
                <w:szCs w:val="20"/>
              </w:rPr>
            </w:pPr>
          </w:p>
        </w:tc>
        <w:tc>
          <w:tcPr>
            <w:tcW w:w="1148" w:type="pct"/>
          </w:tcPr>
          <w:p w14:paraId="45925BCF" w14:textId="74E985E3" w:rsidR="00F473A8" w:rsidRPr="008C5981" w:rsidDel="008F766C" w:rsidRDefault="00F473A8" w:rsidP="007E3AEB">
            <w:pPr>
              <w:jc w:val="both"/>
              <w:rPr>
                <w:del w:id="118" w:author="UK" w:date="2018-01-03T15:34:00Z"/>
                <w:rFonts w:ascii="Arial" w:hAnsi="Arial" w:cs="Arial"/>
                <w:color w:val="auto"/>
                <w:sz w:val="20"/>
                <w:szCs w:val="20"/>
              </w:rPr>
            </w:pPr>
          </w:p>
        </w:tc>
        <w:tc>
          <w:tcPr>
            <w:tcW w:w="1110" w:type="pct"/>
          </w:tcPr>
          <w:p w14:paraId="1AD8FDC7" w14:textId="3DC25B36" w:rsidR="00F473A8" w:rsidRPr="008C5981" w:rsidDel="008F766C" w:rsidRDefault="00F473A8" w:rsidP="007E3AEB">
            <w:pPr>
              <w:jc w:val="both"/>
              <w:rPr>
                <w:del w:id="119" w:author="UK" w:date="2018-01-03T15:34:00Z"/>
                <w:rFonts w:ascii="Arial" w:hAnsi="Arial" w:cs="Arial"/>
                <w:color w:val="auto"/>
                <w:sz w:val="20"/>
                <w:szCs w:val="20"/>
              </w:rPr>
            </w:pPr>
          </w:p>
        </w:tc>
        <w:tc>
          <w:tcPr>
            <w:tcW w:w="1067" w:type="pct"/>
          </w:tcPr>
          <w:p w14:paraId="118C6C26" w14:textId="6432094C" w:rsidR="00F473A8" w:rsidRPr="008C5981" w:rsidDel="008F766C" w:rsidRDefault="00F473A8" w:rsidP="007E3AEB">
            <w:pPr>
              <w:jc w:val="both"/>
              <w:rPr>
                <w:del w:id="120" w:author="UK" w:date="2018-01-03T15:34:00Z"/>
                <w:rFonts w:ascii="Arial" w:hAnsi="Arial" w:cs="Arial"/>
                <w:color w:val="auto"/>
                <w:sz w:val="20"/>
                <w:szCs w:val="20"/>
              </w:rPr>
            </w:pPr>
          </w:p>
        </w:tc>
      </w:tr>
      <w:tr w:rsidR="00EF43AE" w:rsidRPr="008C5981" w:rsidDel="008F766C" w14:paraId="4E9CF5D6" w14:textId="78C4F50E" w:rsidTr="007E3AEB">
        <w:trPr>
          <w:trHeight w:val="176"/>
          <w:del w:id="121" w:author="UK" w:date="2018-01-03T15:34:00Z"/>
        </w:trPr>
        <w:tc>
          <w:tcPr>
            <w:tcW w:w="882" w:type="pct"/>
          </w:tcPr>
          <w:p w14:paraId="0E179507" w14:textId="3D1E9DE3" w:rsidR="00EF43AE" w:rsidRPr="008C5981" w:rsidDel="008F766C" w:rsidRDefault="00EF43AE" w:rsidP="007E3AEB">
            <w:pPr>
              <w:rPr>
                <w:del w:id="122" w:author="UK" w:date="2018-01-03T15:34:00Z"/>
                <w:rFonts w:ascii="Arial" w:hAnsi="Arial" w:cs="Arial"/>
                <w:color w:val="auto"/>
                <w:sz w:val="20"/>
                <w:szCs w:val="20"/>
              </w:rPr>
            </w:pPr>
            <w:del w:id="123" w:author="UK" w:date="2018-01-03T15:34:00Z">
              <w:r w:rsidRPr="008C5981" w:rsidDel="008F766C">
                <w:rPr>
                  <w:rFonts w:ascii="Arial" w:hAnsi="Arial" w:cs="Arial"/>
                  <w:color w:val="auto"/>
                  <w:sz w:val="20"/>
                  <w:szCs w:val="20"/>
                </w:rPr>
                <w:delText>Other parameters:</w:delText>
              </w:r>
            </w:del>
          </w:p>
        </w:tc>
        <w:tc>
          <w:tcPr>
            <w:tcW w:w="793" w:type="pct"/>
          </w:tcPr>
          <w:p w14:paraId="39BCD3D5" w14:textId="5A9BE6A1" w:rsidR="00EF43AE" w:rsidRPr="008C5981" w:rsidDel="008F766C" w:rsidRDefault="00EF43AE" w:rsidP="007E3AEB">
            <w:pPr>
              <w:jc w:val="both"/>
              <w:rPr>
                <w:del w:id="124" w:author="UK" w:date="2018-01-03T15:34:00Z"/>
                <w:rFonts w:ascii="Arial" w:hAnsi="Arial" w:cs="Arial"/>
                <w:color w:val="auto"/>
                <w:sz w:val="20"/>
                <w:szCs w:val="20"/>
              </w:rPr>
            </w:pPr>
          </w:p>
        </w:tc>
        <w:tc>
          <w:tcPr>
            <w:tcW w:w="1148" w:type="pct"/>
          </w:tcPr>
          <w:p w14:paraId="1C176541" w14:textId="29EB8E2C" w:rsidR="00EF43AE" w:rsidRPr="008C5981" w:rsidDel="008F766C" w:rsidRDefault="00EF43AE" w:rsidP="007E3AEB">
            <w:pPr>
              <w:jc w:val="both"/>
              <w:rPr>
                <w:del w:id="125" w:author="UK" w:date="2018-01-03T15:34:00Z"/>
                <w:rFonts w:ascii="Arial" w:hAnsi="Arial" w:cs="Arial"/>
                <w:color w:val="auto"/>
                <w:sz w:val="20"/>
                <w:szCs w:val="20"/>
              </w:rPr>
            </w:pPr>
          </w:p>
        </w:tc>
        <w:tc>
          <w:tcPr>
            <w:tcW w:w="1110" w:type="pct"/>
          </w:tcPr>
          <w:p w14:paraId="48941E0B" w14:textId="4CBA0619" w:rsidR="00EF43AE" w:rsidRPr="008C5981" w:rsidDel="008F766C" w:rsidRDefault="00EF43AE" w:rsidP="007E3AEB">
            <w:pPr>
              <w:jc w:val="both"/>
              <w:rPr>
                <w:del w:id="126" w:author="UK" w:date="2018-01-03T15:34:00Z"/>
                <w:rFonts w:ascii="Arial" w:hAnsi="Arial" w:cs="Arial"/>
                <w:color w:val="auto"/>
                <w:sz w:val="20"/>
                <w:szCs w:val="20"/>
              </w:rPr>
            </w:pPr>
          </w:p>
        </w:tc>
        <w:tc>
          <w:tcPr>
            <w:tcW w:w="1067" w:type="pct"/>
          </w:tcPr>
          <w:p w14:paraId="75516502" w14:textId="1788DE4D" w:rsidR="00EF43AE" w:rsidRPr="008C5981" w:rsidDel="008F766C" w:rsidRDefault="00EF43AE" w:rsidP="007E3AEB">
            <w:pPr>
              <w:jc w:val="both"/>
              <w:rPr>
                <w:del w:id="127" w:author="UK" w:date="2018-01-03T15:34:00Z"/>
                <w:rFonts w:ascii="Arial" w:hAnsi="Arial" w:cs="Arial"/>
                <w:color w:val="auto"/>
                <w:sz w:val="20"/>
                <w:szCs w:val="20"/>
              </w:rPr>
            </w:pPr>
          </w:p>
        </w:tc>
      </w:tr>
      <w:tr w:rsidR="00F473A8" w:rsidRPr="008C5981" w:rsidDel="008F766C" w14:paraId="54395828" w14:textId="06E61C76" w:rsidTr="007E3AEB">
        <w:trPr>
          <w:trHeight w:val="176"/>
          <w:del w:id="128" w:author="UK" w:date="2018-01-03T15:34:00Z"/>
        </w:trPr>
        <w:tc>
          <w:tcPr>
            <w:tcW w:w="882" w:type="pct"/>
          </w:tcPr>
          <w:p w14:paraId="56B13907" w14:textId="30C73D8C" w:rsidR="00F473A8" w:rsidRPr="008C5981" w:rsidDel="008F766C" w:rsidRDefault="00EF43AE" w:rsidP="007E3AEB">
            <w:pPr>
              <w:rPr>
                <w:del w:id="129" w:author="UK" w:date="2018-01-03T15:34:00Z"/>
                <w:rFonts w:ascii="Arial" w:hAnsi="Arial" w:cs="Arial"/>
                <w:color w:val="auto"/>
                <w:sz w:val="20"/>
                <w:szCs w:val="20"/>
              </w:rPr>
            </w:pPr>
            <w:del w:id="130" w:author="UK" w:date="2018-01-03T15:34:00Z">
              <w:r w:rsidRPr="008C5981" w:rsidDel="008F766C">
                <w:rPr>
                  <w:rFonts w:ascii="Arial" w:hAnsi="Arial" w:cs="Arial"/>
                  <w:color w:val="auto"/>
                  <w:sz w:val="20"/>
                  <w:szCs w:val="20"/>
                </w:rPr>
                <w:delText>HW/ TL [mg/mm]</w:delText>
              </w:r>
            </w:del>
          </w:p>
        </w:tc>
        <w:tc>
          <w:tcPr>
            <w:tcW w:w="793" w:type="pct"/>
          </w:tcPr>
          <w:p w14:paraId="67E5B036" w14:textId="64616230" w:rsidR="00F473A8" w:rsidRPr="008C5981" w:rsidDel="008F766C" w:rsidRDefault="00EF43AE" w:rsidP="007E3AEB">
            <w:pPr>
              <w:jc w:val="both"/>
              <w:rPr>
                <w:del w:id="131" w:author="UK" w:date="2018-01-03T15:34:00Z"/>
                <w:rFonts w:ascii="Arial" w:hAnsi="Arial" w:cs="Arial"/>
                <w:color w:val="auto"/>
                <w:sz w:val="20"/>
                <w:szCs w:val="20"/>
              </w:rPr>
            </w:pPr>
            <w:del w:id="132" w:author="UK" w:date="2018-01-03T15:34:00Z">
              <w:r w:rsidRPr="008C5981" w:rsidDel="008F766C">
                <w:rPr>
                  <w:rFonts w:ascii="Arial" w:hAnsi="Arial"/>
                  <w:color w:val="auto"/>
                  <w:sz w:val="20"/>
                  <w:szCs w:val="20"/>
                </w:rPr>
                <w:delText>10.56 ± 0.29</w:delText>
              </w:r>
            </w:del>
          </w:p>
        </w:tc>
        <w:tc>
          <w:tcPr>
            <w:tcW w:w="1148" w:type="pct"/>
          </w:tcPr>
          <w:p w14:paraId="71A5EC51" w14:textId="589152AD" w:rsidR="00F473A8" w:rsidRPr="008C5981" w:rsidDel="008F766C" w:rsidRDefault="00EF43AE" w:rsidP="007E3AEB">
            <w:pPr>
              <w:jc w:val="both"/>
              <w:rPr>
                <w:del w:id="133" w:author="UK" w:date="2018-01-03T15:34:00Z"/>
                <w:rFonts w:ascii="Arial" w:hAnsi="Arial" w:cs="Arial"/>
                <w:color w:val="auto"/>
                <w:sz w:val="20"/>
                <w:szCs w:val="20"/>
              </w:rPr>
            </w:pPr>
            <w:del w:id="134" w:author="UK" w:date="2018-01-03T15:34:00Z">
              <w:r w:rsidRPr="008C5981" w:rsidDel="008F766C">
                <w:rPr>
                  <w:rFonts w:ascii="Arial" w:hAnsi="Arial"/>
                  <w:color w:val="auto"/>
                  <w:sz w:val="20"/>
                  <w:szCs w:val="20"/>
                </w:rPr>
                <w:delText>18.08 ± 0.97</w:delText>
              </w:r>
              <w:r w:rsidR="00BC15A9" w:rsidRPr="008C5981" w:rsidDel="008F766C">
                <w:rPr>
                  <w:rFonts w:ascii="Arial" w:hAnsi="Arial"/>
                  <w:color w:val="auto"/>
                  <w:sz w:val="22"/>
                  <w:szCs w:val="22"/>
                </w:rPr>
                <w:delText>****</w:delText>
              </w:r>
            </w:del>
          </w:p>
        </w:tc>
        <w:tc>
          <w:tcPr>
            <w:tcW w:w="1110" w:type="pct"/>
          </w:tcPr>
          <w:p w14:paraId="0567E46D" w14:textId="1F12583F" w:rsidR="00F473A8" w:rsidRPr="008C5981" w:rsidDel="008F766C" w:rsidRDefault="00EF43AE" w:rsidP="007E3AEB">
            <w:pPr>
              <w:jc w:val="both"/>
              <w:rPr>
                <w:del w:id="135" w:author="UK" w:date="2018-01-03T15:34:00Z"/>
                <w:rFonts w:ascii="Arial" w:hAnsi="Arial" w:cs="Arial"/>
                <w:color w:val="auto"/>
                <w:sz w:val="20"/>
                <w:szCs w:val="20"/>
              </w:rPr>
            </w:pPr>
            <w:del w:id="136" w:author="UK" w:date="2018-01-03T15:34:00Z">
              <w:r w:rsidRPr="008C5981" w:rsidDel="008F766C">
                <w:rPr>
                  <w:rFonts w:ascii="Arial" w:hAnsi="Arial"/>
                  <w:color w:val="auto"/>
                  <w:sz w:val="20"/>
                  <w:szCs w:val="20"/>
                </w:rPr>
                <w:delText>10.09 ± 0.5</w:delText>
              </w:r>
              <w:r w:rsidR="00BC15A9" w:rsidRPr="008C5981" w:rsidDel="008F766C">
                <w:rPr>
                  <w:rFonts w:ascii="Arial" w:hAnsi="Arial"/>
                  <w:color w:val="auto"/>
                  <w:sz w:val="22"/>
                  <w:szCs w:val="22"/>
                  <w:vertAlign w:val="superscript"/>
                </w:rPr>
                <w:delText>#</w:delText>
              </w:r>
            </w:del>
          </w:p>
        </w:tc>
        <w:tc>
          <w:tcPr>
            <w:tcW w:w="1067" w:type="pct"/>
          </w:tcPr>
          <w:p w14:paraId="7DB2ECF4" w14:textId="470E33CD" w:rsidR="00F473A8" w:rsidRPr="008C5981" w:rsidDel="008F766C" w:rsidRDefault="00EF43AE" w:rsidP="007E3AEB">
            <w:pPr>
              <w:jc w:val="both"/>
              <w:rPr>
                <w:del w:id="137" w:author="UK" w:date="2018-01-03T15:34:00Z"/>
                <w:rFonts w:ascii="Arial" w:hAnsi="Arial" w:cs="Arial"/>
                <w:color w:val="auto"/>
                <w:sz w:val="20"/>
                <w:szCs w:val="20"/>
              </w:rPr>
            </w:pPr>
            <w:del w:id="138" w:author="UK" w:date="2018-01-03T15:34:00Z">
              <w:r w:rsidRPr="008C5981" w:rsidDel="008F766C">
                <w:rPr>
                  <w:rFonts w:ascii="Arial" w:hAnsi="Arial"/>
                  <w:color w:val="auto"/>
                  <w:sz w:val="20"/>
                  <w:szCs w:val="20"/>
                </w:rPr>
                <w:delText>13.01 ± 0.66</w:delText>
              </w:r>
              <w:r w:rsidR="00BC15A9" w:rsidRPr="008C5981" w:rsidDel="008F766C">
                <w:rPr>
                  <w:rFonts w:ascii="Arial" w:hAnsi="Arial"/>
                  <w:color w:val="auto"/>
                  <w:sz w:val="22"/>
                  <w:szCs w:val="22"/>
                  <w:vertAlign w:val="superscript"/>
                </w:rPr>
                <w:delText>$$$$</w:delText>
              </w:r>
            </w:del>
          </w:p>
        </w:tc>
      </w:tr>
      <w:tr w:rsidR="00AD7505" w:rsidRPr="008C5981" w:rsidDel="008F766C" w14:paraId="547148FA" w14:textId="5CDD3684" w:rsidTr="007E3AEB">
        <w:trPr>
          <w:trHeight w:val="176"/>
          <w:del w:id="139" w:author="UK" w:date="2018-01-03T15:34:00Z"/>
        </w:trPr>
        <w:tc>
          <w:tcPr>
            <w:tcW w:w="882" w:type="pct"/>
          </w:tcPr>
          <w:p w14:paraId="508CE562" w14:textId="63E762AD" w:rsidR="00AD7505" w:rsidRPr="008C5981" w:rsidDel="008F766C" w:rsidRDefault="00AD7505" w:rsidP="007E3AEB">
            <w:pPr>
              <w:rPr>
                <w:del w:id="140" w:author="UK" w:date="2018-01-03T15:34:00Z"/>
                <w:rFonts w:ascii="Arial" w:hAnsi="Arial" w:cs="Arial"/>
                <w:color w:val="auto"/>
                <w:sz w:val="20"/>
                <w:szCs w:val="20"/>
              </w:rPr>
            </w:pPr>
            <w:del w:id="141" w:author="UK" w:date="2018-01-03T15:34:00Z">
              <w:r w:rsidRPr="008C5981" w:rsidDel="008F766C">
                <w:rPr>
                  <w:rFonts w:ascii="Arial" w:hAnsi="Arial" w:cs="Arial"/>
                  <w:color w:val="auto"/>
                  <w:sz w:val="20"/>
                  <w:szCs w:val="20"/>
                </w:rPr>
                <w:delText>HR</w:delText>
              </w:r>
              <w:r w:rsidR="00EF43AE" w:rsidRPr="008C5981" w:rsidDel="008F766C">
                <w:rPr>
                  <w:rFonts w:ascii="Arial" w:hAnsi="Arial" w:cs="Arial"/>
                  <w:color w:val="auto"/>
                  <w:sz w:val="20"/>
                  <w:szCs w:val="20"/>
                </w:rPr>
                <w:delText xml:space="preserve"> [beats/min]</w:delText>
              </w:r>
            </w:del>
          </w:p>
        </w:tc>
        <w:tc>
          <w:tcPr>
            <w:tcW w:w="793" w:type="pct"/>
          </w:tcPr>
          <w:p w14:paraId="4848B6FE" w14:textId="201F1E24" w:rsidR="00AD7505" w:rsidRPr="008C5981" w:rsidDel="008F766C" w:rsidRDefault="00AD7505" w:rsidP="007E3AEB">
            <w:pPr>
              <w:jc w:val="both"/>
              <w:rPr>
                <w:del w:id="142" w:author="UK" w:date="2018-01-03T15:34:00Z"/>
                <w:rFonts w:ascii="Arial" w:hAnsi="Arial" w:cs="Arial"/>
                <w:color w:val="auto"/>
                <w:sz w:val="20"/>
                <w:szCs w:val="20"/>
              </w:rPr>
            </w:pPr>
            <w:del w:id="143" w:author="UK" w:date="2018-01-03T15:34:00Z">
              <w:r w:rsidRPr="008C5981" w:rsidDel="008F766C">
                <w:rPr>
                  <w:rFonts w:ascii="Arial" w:hAnsi="Arial" w:cs="Arial"/>
                  <w:color w:val="auto"/>
                  <w:sz w:val="20"/>
                  <w:szCs w:val="20"/>
                </w:rPr>
                <w:delText>440.3 ±14.41</w:delText>
              </w:r>
            </w:del>
          </w:p>
        </w:tc>
        <w:tc>
          <w:tcPr>
            <w:tcW w:w="1148" w:type="pct"/>
          </w:tcPr>
          <w:p w14:paraId="28A118AC" w14:textId="35324FBD" w:rsidR="00AD7505" w:rsidRPr="008C5981" w:rsidDel="008F766C" w:rsidRDefault="00AD7505" w:rsidP="007E3AEB">
            <w:pPr>
              <w:jc w:val="both"/>
              <w:rPr>
                <w:del w:id="144" w:author="UK" w:date="2018-01-03T15:34:00Z"/>
                <w:rFonts w:ascii="Arial" w:hAnsi="Arial" w:cs="Arial"/>
                <w:color w:val="auto"/>
                <w:sz w:val="20"/>
                <w:szCs w:val="20"/>
              </w:rPr>
            </w:pPr>
            <w:del w:id="145" w:author="UK" w:date="2018-01-03T15:34:00Z">
              <w:r w:rsidRPr="008C5981" w:rsidDel="008F766C">
                <w:rPr>
                  <w:rFonts w:ascii="Arial" w:hAnsi="Arial" w:cs="Arial"/>
                  <w:color w:val="auto"/>
                  <w:sz w:val="20"/>
                  <w:szCs w:val="20"/>
                </w:rPr>
                <w:delText>446.0 ± 13.07</w:delText>
              </w:r>
            </w:del>
          </w:p>
        </w:tc>
        <w:tc>
          <w:tcPr>
            <w:tcW w:w="1110" w:type="pct"/>
          </w:tcPr>
          <w:p w14:paraId="473C55A0" w14:textId="6FFFBCB4" w:rsidR="00AD7505" w:rsidRPr="008C5981" w:rsidDel="008F766C" w:rsidRDefault="00AD7505" w:rsidP="007E3AEB">
            <w:pPr>
              <w:jc w:val="both"/>
              <w:rPr>
                <w:del w:id="146" w:author="UK" w:date="2018-01-03T15:34:00Z"/>
                <w:rFonts w:ascii="Arial" w:hAnsi="Arial" w:cs="Arial"/>
                <w:color w:val="auto"/>
                <w:sz w:val="20"/>
                <w:szCs w:val="20"/>
              </w:rPr>
            </w:pPr>
            <w:del w:id="147" w:author="UK" w:date="2018-01-03T15:34:00Z">
              <w:r w:rsidRPr="008C5981" w:rsidDel="008F766C">
                <w:rPr>
                  <w:rFonts w:ascii="Arial" w:hAnsi="Arial" w:cs="Arial"/>
                  <w:color w:val="auto"/>
                  <w:sz w:val="20"/>
                  <w:szCs w:val="20"/>
                </w:rPr>
                <w:delText>407.4 ± 14.58</w:delText>
              </w:r>
            </w:del>
          </w:p>
        </w:tc>
        <w:tc>
          <w:tcPr>
            <w:tcW w:w="1067" w:type="pct"/>
          </w:tcPr>
          <w:p w14:paraId="70ADBE7A" w14:textId="67024350" w:rsidR="00AD7505" w:rsidRPr="008C5981" w:rsidDel="008F766C" w:rsidRDefault="00AD7505" w:rsidP="007E3AEB">
            <w:pPr>
              <w:jc w:val="both"/>
              <w:rPr>
                <w:del w:id="148" w:author="UK" w:date="2018-01-03T15:34:00Z"/>
                <w:rFonts w:ascii="Arial" w:hAnsi="Arial" w:cs="Arial"/>
                <w:color w:val="auto"/>
                <w:sz w:val="20"/>
                <w:szCs w:val="20"/>
              </w:rPr>
            </w:pPr>
            <w:del w:id="149" w:author="UK" w:date="2018-01-03T15:34:00Z">
              <w:r w:rsidRPr="008C5981" w:rsidDel="008F766C">
                <w:rPr>
                  <w:rFonts w:ascii="Arial" w:hAnsi="Arial" w:cs="Arial"/>
                  <w:color w:val="auto"/>
                  <w:sz w:val="20"/>
                  <w:szCs w:val="20"/>
                </w:rPr>
                <w:delText>470.4 ± 27.82</w:delText>
              </w:r>
            </w:del>
          </w:p>
        </w:tc>
      </w:tr>
    </w:tbl>
    <w:p w14:paraId="63FB62FE" w14:textId="1F13645B" w:rsidR="00AD7505" w:rsidRPr="008C5981" w:rsidDel="008F766C" w:rsidRDefault="00AD7505" w:rsidP="00AD7505">
      <w:pPr>
        <w:jc w:val="both"/>
        <w:rPr>
          <w:del w:id="150" w:author="UK" w:date="2018-01-03T15:34:00Z"/>
          <w:rFonts w:ascii="Arial" w:hAnsi="Arial"/>
          <w:color w:val="auto"/>
          <w:sz w:val="22"/>
          <w:szCs w:val="22"/>
        </w:rPr>
      </w:pPr>
      <w:bookmarkStart w:id="151" w:name="_GoBack"/>
      <w:bookmarkEnd w:id="151"/>
      <w:del w:id="152" w:author="UK" w:date="2018-01-03T15:34:00Z">
        <w:r w:rsidRPr="008C5981" w:rsidDel="008F766C">
          <w:rPr>
            <w:rFonts w:ascii="Arial" w:hAnsi="Arial"/>
            <w:color w:val="auto"/>
            <w:sz w:val="22"/>
            <w:szCs w:val="22"/>
          </w:rPr>
          <w:delText xml:space="preserve">Left-ventricular mass (LVM); Left-ventricular mass relative to tibia length (LVM/TL) Interventricular septum thickness in diastole (IVS-d); Left-ventricular posterior wall thickness in diastole (LVPW-d); Left-ventricular internal diameter in diastole (LVID-d); </w:delText>
        </w:r>
        <w:r w:rsidR="00BC15A9" w:rsidRPr="008C5981" w:rsidDel="008F766C">
          <w:rPr>
            <w:rFonts w:ascii="Arial" w:hAnsi="Arial"/>
            <w:color w:val="auto"/>
            <w:sz w:val="22"/>
            <w:szCs w:val="22"/>
          </w:rPr>
          <w:delText xml:space="preserve">Heart weight (gravimetric) to tibia length (HW/TL); </w:delText>
        </w:r>
        <w:r w:rsidRPr="008C5981" w:rsidDel="008F766C">
          <w:rPr>
            <w:rFonts w:ascii="Arial" w:hAnsi="Arial"/>
            <w:color w:val="auto"/>
            <w:sz w:val="22"/>
            <w:szCs w:val="22"/>
          </w:rPr>
          <w:delText>Heart rate (HR); Mean and SEM, n= 7, ***p&lt;0.001 vs. wt sham, ****p&lt;0.0001 vs. wt sham,</w:delText>
        </w:r>
        <w:r w:rsidRPr="008C5981" w:rsidDel="008F766C">
          <w:rPr>
            <w:rFonts w:ascii="Arial" w:hAnsi="Arial"/>
            <w:color w:val="auto"/>
            <w:sz w:val="22"/>
            <w:szCs w:val="22"/>
            <w:vertAlign w:val="superscript"/>
          </w:rPr>
          <w:delText>$$$</w:delText>
        </w:r>
        <w:r w:rsidRPr="008C5981" w:rsidDel="008F766C">
          <w:rPr>
            <w:rFonts w:ascii="Arial" w:hAnsi="Arial"/>
            <w:color w:val="auto"/>
            <w:sz w:val="22"/>
            <w:szCs w:val="22"/>
          </w:rPr>
          <w:delText xml:space="preserve"> p&lt;0.001 vs. wt TAC, </w:delText>
        </w:r>
        <w:r w:rsidRPr="008C5981" w:rsidDel="008F766C">
          <w:rPr>
            <w:rFonts w:ascii="Arial" w:hAnsi="Arial"/>
            <w:color w:val="auto"/>
            <w:sz w:val="22"/>
            <w:szCs w:val="22"/>
            <w:vertAlign w:val="superscript"/>
          </w:rPr>
          <w:delText xml:space="preserve">$$$$ </w:delText>
        </w:r>
        <w:r w:rsidRPr="008C5981" w:rsidDel="008F766C">
          <w:rPr>
            <w:rFonts w:ascii="Arial" w:hAnsi="Arial"/>
            <w:color w:val="auto"/>
            <w:sz w:val="22"/>
            <w:szCs w:val="22"/>
          </w:rPr>
          <w:delText xml:space="preserve">p&lt;0.0001 vs. wt TAC, </w:delText>
        </w:r>
        <w:r w:rsidR="00BC15A9" w:rsidRPr="008C5981" w:rsidDel="008F766C">
          <w:rPr>
            <w:rFonts w:ascii="Arial" w:hAnsi="Arial"/>
            <w:color w:val="auto"/>
            <w:sz w:val="22"/>
            <w:szCs w:val="22"/>
            <w:vertAlign w:val="superscript"/>
          </w:rPr>
          <w:delText>#</w:delText>
        </w:r>
        <w:r w:rsidR="00BC15A9" w:rsidRPr="008C5981" w:rsidDel="008F766C">
          <w:rPr>
            <w:rFonts w:ascii="Arial" w:hAnsi="Arial"/>
            <w:color w:val="auto"/>
            <w:sz w:val="22"/>
            <w:szCs w:val="22"/>
          </w:rPr>
          <w:delText>p&lt;0.05 vs. atATGL-KO TAC,</w:delText>
        </w:r>
        <w:r w:rsidR="00BC15A9" w:rsidRPr="008C5981" w:rsidDel="008F766C">
          <w:rPr>
            <w:rFonts w:ascii="Arial" w:hAnsi="Arial"/>
            <w:color w:val="auto"/>
            <w:sz w:val="22"/>
            <w:szCs w:val="22"/>
            <w:vertAlign w:val="superscript"/>
          </w:rPr>
          <w:delText xml:space="preserve"> </w:delText>
        </w:r>
        <w:r w:rsidRPr="008C5981" w:rsidDel="008F766C">
          <w:rPr>
            <w:rFonts w:ascii="Arial" w:hAnsi="Arial"/>
            <w:color w:val="auto"/>
            <w:sz w:val="22"/>
            <w:szCs w:val="22"/>
            <w:vertAlign w:val="superscript"/>
          </w:rPr>
          <w:delText>####</w:delText>
        </w:r>
        <w:r w:rsidRPr="008C5981" w:rsidDel="008F766C">
          <w:rPr>
            <w:rFonts w:ascii="Arial" w:hAnsi="Arial"/>
            <w:color w:val="auto"/>
            <w:sz w:val="22"/>
            <w:szCs w:val="22"/>
          </w:rPr>
          <w:delText>p&lt;0.0001 vs. atATGL-KO TAC; 2-way ANOVA (Bonferroni posttest).</w:delText>
        </w:r>
      </w:del>
    </w:p>
    <w:p w14:paraId="351CBB3E" w14:textId="31B78218" w:rsidR="001F2273" w:rsidRPr="008C5981" w:rsidDel="008F766C" w:rsidRDefault="001F2273">
      <w:pPr>
        <w:suppressAutoHyphens w:val="0"/>
        <w:rPr>
          <w:del w:id="153" w:author="UK" w:date="2018-01-03T15:34:00Z"/>
          <w:rFonts w:ascii="Arial" w:hAnsi="Arial"/>
          <w:color w:val="auto"/>
          <w:sz w:val="22"/>
          <w:szCs w:val="22"/>
        </w:rPr>
      </w:pPr>
      <w:del w:id="154" w:author="UK" w:date="2018-01-03T15:34:00Z">
        <w:r w:rsidRPr="008C5981" w:rsidDel="008F766C">
          <w:rPr>
            <w:rFonts w:ascii="Arial" w:hAnsi="Arial"/>
            <w:color w:val="auto"/>
            <w:sz w:val="22"/>
            <w:szCs w:val="22"/>
          </w:rPr>
          <w:br w:type="page"/>
        </w:r>
      </w:del>
    </w:p>
    <w:p w14:paraId="0F425921" w14:textId="7F3BFF52" w:rsidR="001F2273" w:rsidRPr="008C5981" w:rsidDel="008F766C" w:rsidRDefault="001F2273" w:rsidP="00346B03">
      <w:pPr>
        <w:spacing w:line="480" w:lineRule="auto"/>
        <w:jc w:val="both"/>
        <w:rPr>
          <w:del w:id="155" w:author="UK" w:date="2018-01-03T15:35:00Z"/>
          <w:rFonts w:ascii="Arial" w:hAnsi="Arial" w:cs="Arial"/>
          <w:b/>
          <w:color w:val="auto"/>
          <w:sz w:val="22"/>
          <w:szCs w:val="22"/>
          <w:lang w:val="en-US"/>
        </w:rPr>
      </w:pPr>
      <w:del w:id="156" w:author="UK" w:date="2018-01-03T15:35:00Z">
        <w:r w:rsidRPr="008C5981" w:rsidDel="008F766C">
          <w:rPr>
            <w:rFonts w:ascii="Arial" w:hAnsi="Arial" w:cs="Arial"/>
            <w:b/>
            <w:color w:val="auto"/>
            <w:sz w:val="22"/>
            <w:szCs w:val="22"/>
            <w:lang w:val="en-US"/>
          </w:rPr>
          <w:delText>Figure Legend</w:delText>
        </w:r>
      </w:del>
    </w:p>
    <w:p w14:paraId="1632C5DF" w14:textId="6E225A54" w:rsidR="001F2273" w:rsidRPr="008C5981" w:rsidDel="008F766C" w:rsidRDefault="001F2273" w:rsidP="00346B03">
      <w:pPr>
        <w:spacing w:line="480" w:lineRule="auto"/>
        <w:jc w:val="both"/>
        <w:rPr>
          <w:del w:id="157" w:author="UK" w:date="2018-01-03T15:35:00Z"/>
          <w:rFonts w:ascii="Arial" w:hAnsi="Arial" w:cs="Arial"/>
          <w:b/>
          <w:color w:val="auto"/>
          <w:sz w:val="22"/>
          <w:szCs w:val="22"/>
          <w:lang w:val="en-US"/>
        </w:rPr>
      </w:pPr>
      <w:del w:id="158" w:author="UK" w:date="2018-01-03T15:35:00Z">
        <w:r w:rsidRPr="008C5981" w:rsidDel="008F766C">
          <w:rPr>
            <w:rFonts w:ascii="Arial" w:hAnsi="Arial" w:cs="Arial"/>
            <w:b/>
            <w:color w:val="auto"/>
            <w:sz w:val="22"/>
            <w:szCs w:val="22"/>
            <w:lang w:val="en-US"/>
          </w:rPr>
          <w:delText>Figure 1: A</w:delText>
        </w:r>
        <w:r w:rsidRPr="008C5981" w:rsidDel="008F766C">
          <w:rPr>
            <w:rFonts w:ascii="Arial" w:hAnsi="Arial" w:cs="Arial"/>
            <w:color w:val="auto"/>
            <w:sz w:val="22"/>
            <w:szCs w:val="22"/>
            <w:lang w:val="en-US"/>
          </w:rPr>
          <w:delText xml:space="preserve">: ATGL mRNA expression in cardiac endothelial cells. Cardiac endothelial cells were isolated from cardiac tissue of atATGL-KO- and wt-mice using a Langendorff perfusion system, collagenase Type II digestion and CD31 microBeads Macs Miltenyi Biotec System, as described in methods. qRT-PCR studies of ATGL expression, relative to 18S were carried out using total RNA isolated from those cells (mean and SEM, n= 3-4, n.s.: statistical non-significant). </w:delText>
        </w:r>
        <w:r w:rsidRPr="008C5981" w:rsidDel="008F766C">
          <w:rPr>
            <w:rFonts w:ascii="Arial" w:hAnsi="Arial" w:cs="Arial"/>
            <w:b/>
            <w:color w:val="auto"/>
            <w:sz w:val="22"/>
            <w:szCs w:val="22"/>
            <w:lang w:val="en-US"/>
          </w:rPr>
          <w:delText>B:</w:delText>
        </w:r>
        <w:r w:rsidRPr="008C5981" w:rsidDel="008F766C">
          <w:rPr>
            <w:rFonts w:ascii="Arial" w:hAnsi="Arial" w:cs="Arial"/>
            <w:color w:val="auto"/>
            <w:sz w:val="22"/>
            <w:szCs w:val="22"/>
            <w:lang w:val="en-US"/>
          </w:rPr>
          <w:delText xml:space="preserve"> MS-based shotgun lipidomics analysis of Triacylglycerol (TAG) species in white adipose tissue samples (WAT) isolated 11 weeks after intervention (sham) from wt- and atATGL-KO mice. *p&lt;0.05 vs. wt sham. </w:delText>
        </w:r>
        <w:r w:rsidRPr="008C5981" w:rsidDel="008F766C">
          <w:rPr>
            <w:rFonts w:ascii="Arial" w:hAnsi="Arial" w:cs="Arial"/>
            <w:b/>
            <w:color w:val="auto"/>
            <w:sz w:val="22"/>
            <w:szCs w:val="22"/>
            <w:lang w:val="en-US"/>
          </w:rPr>
          <w:delText>C:</w:delText>
        </w:r>
        <w:r w:rsidRPr="008C5981" w:rsidDel="008F766C">
          <w:rPr>
            <w:rFonts w:ascii="Arial" w:hAnsi="Arial" w:cs="Arial"/>
            <w:color w:val="auto"/>
            <w:sz w:val="22"/>
            <w:szCs w:val="22"/>
            <w:lang w:val="en-US"/>
          </w:rPr>
          <w:delText xml:space="preserve"> Profile of selected serum FAs in sham-operated mice analyzed by rapid resolution HPLC/ Tandem MS. (mean and SEM, n=5, unpaired ttest). *p&lt;0.05 vs. wt sham. </w:delText>
        </w:r>
        <w:r w:rsidRPr="008C5981" w:rsidDel="008F766C">
          <w:rPr>
            <w:rFonts w:ascii="Arial" w:hAnsi="Arial" w:cs="Arial"/>
            <w:b/>
            <w:color w:val="auto"/>
            <w:sz w:val="22"/>
            <w:szCs w:val="22"/>
            <w:lang w:val="en-US"/>
          </w:rPr>
          <w:delText>D:</w:delText>
        </w:r>
        <w:r w:rsidRPr="008C5981" w:rsidDel="008F766C">
          <w:rPr>
            <w:rFonts w:ascii="Arial" w:hAnsi="Arial" w:cs="Arial"/>
            <w:color w:val="auto"/>
            <w:sz w:val="22"/>
            <w:szCs w:val="22"/>
            <w:lang w:val="en-US"/>
          </w:rPr>
          <w:delText xml:space="preserve"> WB analysis of HL-1 cells cultivated in starving (0.5% FBS) or full medium (10% FBS), using antibodies against </w:delText>
        </w:r>
        <w:r w:rsidR="00346B03" w:rsidRPr="008C5981" w:rsidDel="008F766C">
          <w:rPr>
            <w:rFonts w:ascii="Arial" w:hAnsi="Arial" w:cs="Arial"/>
            <w:color w:val="auto"/>
            <w:sz w:val="22"/>
            <w:szCs w:val="22"/>
            <w:lang w:val="en-US"/>
          </w:rPr>
          <w:delText>cleaved caspase 3,</w:delText>
        </w:r>
        <w:r w:rsidRPr="008C5981" w:rsidDel="008F766C">
          <w:rPr>
            <w:rFonts w:ascii="Arial" w:hAnsi="Arial" w:cs="Arial"/>
            <w:color w:val="auto"/>
            <w:sz w:val="22"/>
            <w:szCs w:val="22"/>
            <w:lang w:val="en-US"/>
          </w:rPr>
          <w:delText xml:space="preserve"> loading control: beta-Actin (</w:delText>
        </w:r>
        <w:r w:rsidRPr="008C5981" w:rsidDel="008F766C">
          <w:rPr>
            <w:rFonts w:ascii="Symbol" w:hAnsi="Symbol" w:cs="Arial"/>
            <w:color w:val="auto"/>
            <w:sz w:val="22"/>
            <w:szCs w:val="22"/>
            <w:lang w:val="en-US"/>
          </w:rPr>
          <w:delText></w:delText>
        </w:r>
        <w:r w:rsidRPr="008C5981" w:rsidDel="008F766C">
          <w:rPr>
            <w:rFonts w:ascii="Arial" w:hAnsi="Arial" w:cs="Arial"/>
            <w:color w:val="auto"/>
            <w:sz w:val="22"/>
            <w:szCs w:val="22"/>
            <w:lang w:val="en-US"/>
          </w:rPr>
          <w:delText>Actin).</w:delText>
        </w:r>
      </w:del>
    </w:p>
    <w:p w14:paraId="408BFA3E" w14:textId="36F02A13" w:rsidR="001F2273" w:rsidRPr="008C5981" w:rsidDel="008F766C" w:rsidRDefault="001F2273" w:rsidP="00AD7505">
      <w:pPr>
        <w:jc w:val="both"/>
        <w:rPr>
          <w:del w:id="159" w:author="UK" w:date="2018-01-03T15:35:00Z"/>
          <w:rFonts w:ascii="Arial" w:hAnsi="Arial"/>
          <w:color w:val="auto"/>
          <w:sz w:val="22"/>
          <w:szCs w:val="22"/>
        </w:rPr>
      </w:pPr>
    </w:p>
    <w:p w14:paraId="7765CDB5" w14:textId="3BD8637F" w:rsidR="00E0505C" w:rsidRPr="008C5981" w:rsidDel="008F766C" w:rsidRDefault="00E0505C">
      <w:pPr>
        <w:suppressAutoHyphens w:val="0"/>
        <w:rPr>
          <w:del w:id="160" w:author="UK" w:date="2018-01-03T15:36:00Z"/>
          <w:rFonts w:ascii="Arial" w:hAnsi="Arial"/>
          <w:color w:val="auto"/>
          <w:sz w:val="22"/>
          <w:szCs w:val="22"/>
        </w:rPr>
      </w:pPr>
      <w:del w:id="161" w:author="UK" w:date="2018-01-03T15:36:00Z">
        <w:r w:rsidRPr="008C5981" w:rsidDel="008F766C">
          <w:rPr>
            <w:rFonts w:ascii="Arial" w:hAnsi="Arial"/>
            <w:color w:val="auto"/>
            <w:sz w:val="22"/>
            <w:szCs w:val="22"/>
          </w:rPr>
          <w:br w:type="page"/>
        </w:r>
      </w:del>
    </w:p>
    <w:p w14:paraId="5B3929F1" w14:textId="7FAE52CC" w:rsidR="00E0505C" w:rsidRPr="008C5981" w:rsidDel="008F766C" w:rsidRDefault="00E0505C" w:rsidP="00AD7505">
      <w:pPr>
        <w:jc w:val="both"/>
        <w:rPr>
          <w:del w:id="162" w:author="UK" w:date="2018-01-03T15:36:00Z"/>
          <w:rFonts w:ascii="Arial" w:hAnsi="Arial"/>
          <w:color w:val="auto"/>
          <w:sz w:val="22"/>
          <w:szCs w:val="22"/>
        </w:rPr>
      </w:pPr>
    </w:p>
    <w:p w14:paraId="1D528AFB" w14:textId="698FFA1C" w:rsidR="00402C26" w:rsidRPr="008C5981" w:rsidRDefault="00B23476" w:rsidP="00AD7505">
      <w:pPr>
        <w:spacing w:line="480" w:lineRule="auto"/>
        <w:jc w:val="both"/>
        <w:rPr>
          <w:rFonts w:ascii="Arial" w:hAnsi="Arial"/>
          <w:b/>
          <w:color w:val="auto"/>
        </w:rPr>
      </w:pPr>
      <w:r w:rsidRPr="008C5981">
        <w:rPr>
          <w:rFonts w:ascii="Arial" w:hAnsi="Arial"/>
          <w:b/>
          <w:color w:val="auto"/>
          <w:sz w:val="22"/>
          <w:szCs w:val="22"/>
        </w:rPr>
        <w:t>References</w:t>
      </w:r>
    </w:p>
    <w:p w14:paraId="3BF796B5" w14:textId="77777777" w:rsidR="00321DFE" w:rsidRPr="008C5981" w:rsidRDefault="00402C26" w:rsidP="00321DFE">
      <w:pPr>
        <w:pStyle w:val="EndNoteBibliography"/>
        <w:rPr>
          <w:rFonts w:ascii="Arial" w:hAnsi="Arial" w:cs="Arial"/>
          <w:noProof/>
          <w:color w:val="auto"/>
          <w:sz w:val="22"/>
          <w:szCs w:val="22"/>
        </w:rPr>
      </w:pPr>
      <w:r w:rsidRPr="008C5981">
        <w:rPr>
          <w:rFonts w:ascii="Arial" w:hAnsi="Arial" w:cs="Arial"/>
          <w:color w:val="auto"/>
          <w:sz w:val="22"/>
          <w:szCs w:val="22"/>
        </w:rPr>
        <w:fldChar w:fldCharType="begin"/>
      </w:r>
      <w:r w:rsidRPr="008C5981">
        <w:rPr>
          <w:rFonts w:ascii="Arial" w:hAnsi="Arial" w:cs="Arial"/>
          <w:color w:val="auto"/>
          <w:sz w:val="22"/>
          <w:szCs w:val="22"/>
        </w:rPr>
        <w:instrText xml:space="preserve"> ADDIN EN.REFLIST </w:instrText>
      </w:r>
      <w:r w:rsidRPr="008C5981">
        <w:rPr>
          <w:rFonts w:ascii="Arial" w:hAnsi="Arial" w:cs="Arial"/>
          <w:color w:val="auto"/>
          <w:sz w:val="22"/>
          <w:szCs w:val="22"/>
        </w:rPr>
        <w:fldChar w:fldCharType="separate"/>
      </w:r>
      <w:r w:rsidR="00321DFE" w:rsidRPr="008C5981">
        <w:rPr>
          <w:rFonts w:ascii="Arial" w:hAnsi="Arial" w:cs="Arial"/>
          <w:noProof/>
          <w:color w:val="auto"/>
          <w:sz w:val="22"/>
          <w:szCs w:val="22"/>
        </w:rPr>
        <w:t>1.</w:t>
      </w:r>
      <w:r w:rsidR="00321DFE" w:rsidRPr="008C5981">
        <w:rPr>
          <w:rFonts w:ascii="Arial" w:hAnsi="Arial" w:cs="Arial"/>
          <w:noProof/>
          <w:color w:val="auto"/>
          <w:sz w:val="22"/>
          <w:szCs w:val="22"/>
        </w:rPr>
        <w:tab/>
        <w:t>Richards KL. Assessment of aortic and pulmonic stenosis by echocardiography. Circulation. 1991;84(3 Suppl):I182-7. PubMed PMID: 1884484.</w:t>
      </w:r>
    </w:p>
    <w:p w14:paraId="583B7492" w14:textId="44E5FA1C" w:rsidR="00321DFE" w:rsidRPr="008C5981" w:rsidRDefault="00321DFE" w:rsidP="00321DFE">
      <w:pPr>
        <w:pStyle w:val="EndNoteBibliography"/>
        <w:rPr>
          <w:rFonts w:ascii="Arial" w:hAnsi="Arial" w:cs="Arial"/>
          <w:noProof/>
          <w:color w:val="auto"/>
          <w:sz w:val="22"/>
          <w:szCs w:val="22"/>
        </w:rPr>
      </w:pPr>
      <w:r w:rsidRPr="008C5981">
        <w:rPr>
          <w:rFonts w:ascii="Arial" w:hAnsi="Arial" w:cs="Arial"/>
          <w:noProof/>
          <w:color w:val="auto"/>
          <w:sz w:val="22"/>
          <w:szCs w:val="22"/>
        </w:rPr>
        <w:t>2.</w:t>
      </w:r>
      <w:r w:rsidRPr="008C5981">
        <w:rPr>
          <w:rFonts w:ascii="Arial" w:hAnsi="Arial" w:cs="Arial"/>
          <w:noProof/>
          <w:color w:val="auto"/>
          <w:sz w:val="22"/>
          <w:szCs w:val="22"/>
        </w:rPr>
        <w:tab/>
        <w:t>Antoons G, Mubagwa K, Nevelsteen I, Sipido KR. Mechanisms underlying the frequency dependence of contraction and [Ca(2+)](i) transients in mouse ventricular myocytes. J Physiol. 2002;543(Pt 3):889-98. PubMed PMID: 12231646</w:t>
      </w:r>
      <w:r w:rsidR="004212D9" w:rsidRPr="008C5981">
        <w:rPr>
          <w:rFonts w:ascii="Arial" w:hAnsi="Arial" w:cs="Arial"/>
          <w:noProof/>
          <w:color w:val="auto"/>
          <w:sz w:val="22"/>
          <w:szCs w:val="22"/>
        </w:rPr>
        <w:t>.</w:t>
      </w:r>
    </w:p>
    <w:p w14:paraId="1327FEEA" w14:textId="2EC50AC8" w:rsidR="00AD7505" w:rsidRPr="008C5981" w:rsidRDefault="00402C26" w:rsidP="00AD7505">
      <w:pPr>
        <w:spacing w:line="480" w:lineRule="auto"/>
        <w:jc w:val="both"/>
        <w:rPr>
          <w:rFonts w:ascii="Arial" w:hAnsi="Arial"/>
          <w:color w:val="auto"/>
        </w:rPr>
      </w:pPr>
      <w:r w:rsidRPr="008C5981">
        <w:rPr>
          <w:rFonts w:ascii="Arial" w:hAnsi="Arial" w:cs="Arial"/>
          <w:color w:val="auto"/>
          <w:sz w:val="22"/>
          <w:szCs w:val="22"/>
        </w:rPr>
        <w:fldChar w:fldCharType="end"/>
      </w:r>
    </w:p>
    <w:sectPr w:rsidR="00AD7505" w:rsidRPr="008C5981" w:rsidSect="00B23476">
      <w:footerReference w:type="even" r:id="rId8"/>
      <w:footerReference w:type="default" r:id="rId9"/>
      <w:pgSz w:w="11906" w:h="16838"/>
      <w:pgMar w:top="1418" w:right="1418" w:bottom="1134" w:left="1418" w:header="0" w:footer="0" w:gutter="0"/>
      <w:lnNumType w:countBy="1"/>
      <w:cols w:space="720"/>
      <w:formProt w:val="0"/>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211462" w14:textId="77777777" w:rsidR="001F2273" w:rsidRDefault="001F2273" w:rsidP="0074653E">
      <w:r>
        <w:separator/>
      </w:r>
    </w:p>
  </w:endnote>
  <w:endnote w:type="continuationSeparator" w:id="0">
    <w:p w14:paraId="3CD5D62E" w14:textId="77777777" w:rsidR="001F2273" w:rsidRDefault="001F2273" w:rsidP="0074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Droid Sans Fallback">
    <w:panose1 w:val="00000000000000000000"/>
    <w:charset w:val="00"/>
    <w:family w:val="roman"/>
    <w:notTrueType/>
    <w:pitch w:val="default"/>
  </w:font>
  <w:font w:name="Consolas">
    <w:panose1 w:val="020B0609020204030204"/>
    <w:charset w:val="00"/>
    <w:family w:val="auto"/>
    <w:pitch w:val="variable"/>
    <w:sig w:usb0="00000003" w:usb1="00000000" w:usb2="00000000" w:usb3="00000000" w:csb0="00000001" w:csb1="00000000"/>
  </w:font>
  <w:font w:name="Lucida Grande">
    <w:altName w:val="Arial"/>
    <w:panose1 w:val="020B0600040502020204"/>
    <w:charset w:val="00"/>
    <w:family w:val="auto"/>
    <w:pitch w:val="variable"/>
    <w:sig w:usb0="E1000AEF" w:usb1="5000A1FF" w:usb2="00000000" w:usb3="00000000" w:csb0="000001BF" w:csb1="00000000"/>
  </w:font>
  <w:font w:name="Liberation Sans">
    <w:altName w:val="Arial"/>
    <w:charset w:val="01"/>
    <w:family w:val="swiss"/>
    <w:pitch w:val="variable"/>
  </w:font>
  <w:font w:name="FreeSans">
    <w:panose1 w:val="00000000000000000000"/>
    <w:charset w:val="00"/>
    <w:family w:val="roman"/>
    <w:notTrueType/>
    <w:pitch w:val="default"/>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Cambria Math">
    <w:panose1 w:val="02040503050406030204"/>
    <w:charset w:val="00"/>
    <w:family w:val="auto"/>
    <w:pitch w:val="variable"/>
    <w:sig w:usb0="E00002FF" w:usb1="420024FF" w:usb2="00000000" w:usb3="00000000" w:csb0="0000019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EC3DF1" w14:textId="77777777" w:rsidR="001F2273" w:rsidRDefault="001F2273" w:rsidP="0074653E">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6BE1B511" w14:textId="77777777" w:rsidR="001F2273" w:rsidRDefault="001F2273" w:rsidP="00B23476">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0F669E" w14:textId="77777777" w:rsidR="001F2273" w:rsidRDefault="001F2273" w:rsidP="00B23476">
    <w:pPr>
      <w:pStyle w:val="Fuzeile"/>
      <w:framePr w:wrap="around" w:vAnchor="text" w:hAnchor="page" w:x="10239" w:y="-556"/>
      <w:rPr>
        <w:rStyle w:val="Seitenzahl"/>
      </w:rPr>
    </w:pPr>
    <w:r>
      <w:rPr>
        <w:rStyle w:val="Seitenzahl"/>
      </w:rPr>
      <w:fldChar w:fldCharType="begin"/>
    </w:r>
    <w:r>
      <w:rPr>
        <w:rStyle w:val="Seitenzahl"/>
      </w:rPr>
      <w:instrText xml:space="preserve">PAGE  </w:instrText>
    </w:r>
    <w:r>
      <w:rPr>
        <w:rStyle w:val="Seitenzahl"/>
      </w:rPr>
      <w:fldChar w:fldCharType="separate"/>
    </w:r>
    <w:r w:rsidR="008F766C">
      <w:rPr>
        <w:rStyle w:val="Seitenzahl"/>
        <w:noProof/>
      </w:rPr>
      <w:t>1</w:t>
    </w:r>
    <w:r>
      <w:rPr>
        <w:rStyle w:val="Seitenzahl"/>
      </w:rPr>
      <w:fldChar w:fldCharType="end"/>
    </w:r>
  </w:p>
  <w:p w14:paraId="1436956E" w14:textId="77777777" w:rsidR="001F2273" w:rsidRDefault="001F2273" w:rsidP="00B23476">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E49DBD8" w14:textId="77777777" w:rsidR="001F2273" w:rsidRDefault="001F2273" w:rsidP="0074653E">
      <w:r>
        <w:separator/>
      </w:r>
    </w:p>
  </w:footnote>
  <w:footnote w:type="continuationSeparator" w:id="0">
    <w:p w14:paraId="347F6054" w14:textId="77777777" w:rsidR="001F2273" w:rsidRDefault="001F2273" w:rsidP="0074653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E1B20"/>
    <w:multiLevelType w:val="multilevel"/>
    <w:tmpl w:val="8DCAEA5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65F7149C"/>
    <w:multiLevelType w:val="multilevel"/>
    <w:tmpl w:val="977ABBFA"/>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7881388B"/>
    <w:multiLevelType w:val="multilevel"/>
    <w:tmpl w:val="EDD47918"/>
    <w:lvl w:ilvl="0">
      <w:start w:val="1"/>
      <w:numFmt w:val="bullet"/>
      <w:lvlText w:val=""/>
      <w:lvlJc w:val="left"/>
      <w:pPr>
        <w:ind w:left="480" w:hanging="480"/>
      </w:pPr>
      <w:rPr>
        <w:rFonts w:ascii="Symbol" w:hAnsi="Symbol" w:cs="Symbol" w:hint="default"/>
      </w:rPr>
    </w:lvl>
    <w:lvl w:ilvl="1">
      <w:start w:val="1"/>
      <w:numFmt w:val="bullet"/>
      <w:lvlText w:val=""/>
      <w:lvlJc w:val="left"/>
      <w:pPr>
        <w:tabs>
          <w:tab w:val="num" w:pos="720"/>
        </w:tabs>
        <w:ind w:left="1200" w:hanging="480"/>
      </w:pPr>
      <w:rPr>
        <w:rFonts w:ascii="Symbol" w:hAnsi="Symbol" w:cs="Symbol" w:hint="default"/>
      </w:rPr>
    </w:lvl>
    <w:lvl w:ilvl="2">
      <w:start w:val="1"/>
      <w:numFmt w:val="bullet"/>
      <w:lvlText w:val=""/>
      <w:lvlJc w:val="left"/>
      <w:pPr>
        <w:tabs>
          <w:tab w:val="num" w:pos="1440"/>
        </w:tabs>
        <w:ind w:left="1920" w:hanging="480"/>
      </w:pPr>
      <w:rPr>
        <w:rFonts w:ascii="Symbol" w:hAnsi="Symbol" w:cs="Symbol" w:hint="default"/>
      </w:rPr>
    </w:lvl>
    <w:lvl w:ilvl="3">
      <w:start w:val="1"/>
      <w:numFmt w:val="bullet"/>
      <w:lvlText w:val=""/>
      <w:lvlJc w:val="left"/>
      <w:pPr>
        <w:tabs>
          <w:tab w:val="num" w:pos="2160"/>
        </w:tabs>
        <w:ind w:left="2640" w:hanging="480"/>
      </w:pPr>
      <w:rPr>
        <w:rFonts w:ascii="Symbol" w:hAnsi="Symbol" w:cs="Symbol" w:hint="default"/>
      </w:rPr>
    </w:lvl>
    <w:lvl w:ilvl="4">
      <w:start w:val="1"/>
      <w:numFmt w:val="bullet"/>
      <w:lvlText w:val=""/>
      <w:lvlJc w:val="left"/>
      <w:pPr>
        <w:tabs>
          <w:tab w:val="num" w:pos="2880"/>
        </w:tabs>
        <w:ind w:left="3360" w:hanging="480"/>
      </w:pPr>
      <w:rPr>
        <w:rFonts w:ascii="Symbol" w:hAnsi="Symbol" w:cs="Symbol" w:hint="default"/>
      </w:rPr>
    </w:lvl>
    <w:lvl w:ilvl="5">
      <w:start w:val="1"/>
      <w:numFmt w:val="bullet"/>
      <w:lvlText w:val=""/>
      <w:lvlJc w:val="left"/>
      <w:pPr>
        <w:tabs>
          <w:tab w:val="num" w:pos="3600"/>
        </w:tabs>
        <w:ind w:left="4080" w:hanging="480"/>
      </w:pPr>
      <w:rPr>
        <w:rFonts w:ascii="Symbol" w:hAnsi="Symbol" w:cs="Symbol" w:hint="default"/>
      </w:rPr>
    </w:lvl>
    <w:lvl w:ilvl="6">
      <w:start w:val="1"/>
      <w:numFmt w:val="bullet"/>
      <w:lvlText w:val=""/>
      <w:lvlJc w:val="left"/>
      <w:pPr>
        <w:tabs>
          <w:tab w:val="num" w:pos="4320"/>
        </w:tabs>
        <w:ind w:left="4800" w:hanging="480"/>
      </w:pPr>
      <w:rPr>
        <w:rFonts w:ascii="Symbol" w:hAnsi="Symbol" w:cs="Symbol" w:hint="default"/>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PLoS&lt;/Style&gt;&lt;LeftDelim&gt;{&lt;/LeftDelim&gt;&lt;RightDelim&gt;}&lt;/RightDelim&gt;&lt;FontName&gt;Cambria&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aa5vpaa572z5v5ead5z5ze0ttdx9vw02vs55&quot;&gt;librarypaper2004-Converted&lt;record-ids&gt;&lt;item&gt;3821&lt;/item&gt;&lt;item&gt;3852&lt;/item&gt;&lt;/record-ids&gt;&lt;/item&gt;&lt;/Libraries&gt;"/>
  </w:docVars>
  <w:rsids>
    <w:rsidRoot w:val="00A64D30"/>
    <w:rsid w:val="00007F2A"/>
    <w:rsid w:val="000C30B6"/>
    <w:rsid w:val="001428C1"/>
    <w:rsid w:val="00176AC1"/>
    <w:rsid w:val="001A4BF7"/>
    <w:rsid w:val="001B41E9"/>
    <w:rsid w:val="001F2273"/>
    <w:rsid w:val="00282A98"/>
    <w:rsid w:val="002A56B7"/>
    <w:rsid w:val="00301F6F"/>
    <w:rsid w:val="003069FC"/>
    <w:rsid w:val="00321DFE"/>
    <w:rsid w:val="00346B03"/>
    <w:rsid w:val="00402C26"/>
    <w:rsid w:val="004212D9"/>
    <w:rsid w:val="00463E90"/>
    <w:rsid w:val="004A51AA"/>
    <w:rsid w:val="004D3119"/>
    <w:rsid w:val="0051321C"/>
    <w:rsid w:val="00533BE7"/>
    <w:rsid w:val="005D2155"/>
    <w:rsid w:val="006575EE"/>
    <w:rsid w:val="0070304A"/>
    <w:rsid w:val="0074653E"/>
    <w:rsid w:val="0075509F"/>
    <w:rsid w:val="007E3AEB"/>
    <w:rsid w:val="008123D9"/>
    <w:rsid w:val="008C5981"/>
    <w:rsid w:val="008E4276"/>
    <w:rsid w:val="008F766C"/>
    <w:rsid w:val="00955CD6"/>
    <w:rsid w:val="009C3EE9"/>
    <w:rsid w:val="00A51D41"/>
    <w:rsid w:val="00A64D30"/>
    <w:rsid w:val="00AA6A30"/>
    <w:rsid w:val="00AC12E4"/>
    <w:rsid w:val="00AD7505"/>
    <w:rsid w:val="00B23476"/>
    <w:rsid w:val="00B93BF8"/>
    <w:rsid w:val="00BC15A9"/>
    <w:rsid w:val="00C145D9"/>
    <w:rsid w:val="00CC6DF3"/>
    <w:rsid w:val="00D015AB"/>
    <w:rsid w:val="00E0505C"/>
    <w:rsid w:val="00E4597C"/>
    <w:rsid w:val="00E85EB5"/>
    <w:rsid w:val="00EA434B"/>
    <w:rsid w:val="00EC6560"/>
    <w:rsid w:val="00EF43AE"/>
    <w:rsid w:val="00F473A8"/>
    <w:rsid w:val="00FA2236"/>
    <w:rsid w:val="00FC7D7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E97B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Droid Sans Fallback" w:hAnsi="Cambria"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color w:val="00000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andardWebZeichen">
    <w:name w:val="Standard (Web) Zeichen"/>
    <w:link w:val="StandardWeb"/>
    <w:locked/>
    <w:rsid w:val="00FD7D4E"/>
    <w:rPr>
      <w:rFonts w:ascii="Times New Roman" w:eastAsia="Times New Roman" w:hAnsi="Times New Roman" w:cs="Times New Roman"/>
    </w:rPr>
  </w:style>
  <w:style w:type="character" w:customStyle="1" w:styleId="TextkrperZeichen">
    <w:name w:val="Textkörper Zeichen"/>
    <w:basedOn w:val="Absatzstandardschriftart"/>
    <w:link w:val="TextBody"/>
    <w:rsid w:val="007C374E"/>
    <w:rPr>
      <w:rFonts w:cs="Cambria"/>
      <w:lang w:val="en-US" w:eastAsia="en-US"/>
    </w:rPr>
  </w:style>
  <w:style w:type="character" w:customStyle="1" w:styleId="VerbatimChar">
    <w:name w:val="Verbatim Char"/>
    <w:basedOn w:val="Absatzstandardschriftart"/>
    <w:link w:val="SourceCode"/>
    <w:rsid w:val="007C374E"/>
    <w:rPr>
      <w:rFonts w:ascii="Consolas" w:hAnsi="Consolas"/>
      <w:sz w:val="22"/>
      <w:shd w:val="clear" w:color="auto" w:fill="F8F8F8"/>
    </w:rPr>
  </w:style>
  <w:style w:type="character" w:customStyle="1" w:styleId="SprechblasentextZeichen">
    <w:name w:val="Sprechblasentext Zeichen"/>
    <w:basedOn w:val="Absatzstandardschriftart"/>
    <w:link w:val="Sprechblasentext"/>
    <w:uiPriority w:val="99"/>
    <w:semiHidden/>
    <w:rsid w:val="007C374E"/>
    <w:rPr>
      <w:rFonts w:ascii="Lucida Grande" w:hAnsi="Lucida Grande" w:cs="Lucida Grande"/>
      <w:sz w:val="18"/>
      <w:szCs w:val="18"/>
    </w:rPr>
  </w:style>
  <w:style w:type="character" w:customStyle="1" w:styleId="ListLabel1">
    <w:name w:val="ListLabel 1"/>
    <w:rPr>
      <w:rFonts w:cs="Symbol"/>
    </w:rPr>
  </w:style>
  <w:style w:type="paragraph" w:customStyle="1" w:styleId="Heading">
    <w:name w:val="Heading"/>
    <w:basedOn w:val="Standard"/>
    <w:next w:val="TextBody"/>
    <w:pPr>
      <w:keepNext/>
      <w:spacing w:before="240" w:after="120"/>
    </w:pPr>
    <w:rPr>
      <w:rFonts w:ascii="Liberation Sans" w:hAnsi="Liberation Sans" w:cs="FreeSans"/>
      <w:sz w:val="28"/>
      <w:szCs w:val="28"/>
    </w:rPr>
  </w:style>
  <w:style w:type="paragraph" w:customStyle="1" w:styleId="TextBody">
    <w:name w:val="Text Body"/>
    <w:basedOn w:val="Standard"/>
    <w:link w:val="TextkrperZeichen"/>
    <w:qFormat/>
    <w:rsid w:val="007C374E"/>
    <w:pPr>
      <w:spacing w:before="180" w:after="180" w:line="288" w:lineRule="auto"/>
    </w:pPr>
    <w:rPr>
      <w:rFonts w:cs="Cambria"/>
      <w:lang w:val="en-US" w:eastAsia="en-US"/>
    </w:rPr>
  </w:style>
  <w:style w:type="paragraph" w:styleId="Liste">
    <w:name w:val="List"/>
    <w:basedOn w:val="TextBody"/>
    <w:rPr>
      <w:rFonts w:cs="FreeSans"/>
    </w:rPr>
  </w:style>
  <w:style w:type="paragraph" w:customStyle="1" w:styleId="Caption1">
    <w:name w:val="Caption1"/>
    <w:basedOn w:val="Standard"/>
    <w:pPr>
      <w:suppressLineNumbers/>
      <w:spacing w:before="120" w:after="120"/>
    </w:pPr>
    <w:rPr>
      <w:rFonts w:cs="FreeSans"/>
      <w:i/>
      <w:iCs/>
    </w:rPr>
  </w:style>
  <w:style w:type="paragraph" w:customStyle="1" w:styleId="Index">
    <w:name w:val="Index"/>
    <w:basedOn w:val="Standard"/>
    <w:pPr>
      <w:suppressLineNumbers/>
    </w:pPr>
    <w:rPr>
      <w:rFonts w:cs="FreeSans"/>
    </w:rPr>
  </w:style>
  <w:style w:type="paragraph" w:styleId="StandardWeb">
    <w:name w:val="Normal (Web)"/>
    <w:basedOn w:val="Standard"/>
    <w:link w:val="StandardWebZeichen"/>
    <w:rsid w:val="00FD7D4E"/>
    <w:pPr>
      <w:spacing w:after="280"/>
    </w:pPr>
    <w:rPr>
      <w:rFonts w:ascii="Times New Roman" w:eastAsia="Times New Roman" w:hAnsi="Times New Roman"/>
    </w:rPr>
  </w:style>
  <w:style w:type="paragraph" w:customStyle="1" w:styleId="FirstParagraph">
    <w:name w:val="First Paragraph"/>
    <w:basedOn w:val="TextBody"/>
    <w:qFormat/>
    <w:rsid w:val="007C374E"/>
  </w:style>
  <w:style w:type="paragraph" w:customStyle="1" w:styleId="Compact">
    <w:name w:val="Compact"/>
    <w:basedOn w:val="TextBody"/>
    <w:qFormat/>
    <w:rsid w:val="007C374E"/>
    <w:pPr>
      <w:spacing w:before="36" w:after="36"/>
    </w:pPr>
  </w:style>
  <w:style w:type="paragraph" w:customStyle="1" w:styleId="SourceCode">
    <w:name w:val="Source Code"/>
    <w:basedOn w:val="Standard"/>
    <w:link w:val="VerbatimChar"/>
    <w:rsid w:val="007C374E"/>
    <w:pPr>
      <w:shd w:val="clear" w:color="auto" w:fill="F8F8F8"/>
      <w:spacing w:after="200"/>
    </w:pPr>
    <w:rPr>
      <w:rFonts w:ascii="Consolas" w:hAnsi="Consolas"/>
      <w:sz w:val="22"/>
    </w:rPr>
  </w:style>
  <w:style w:type="paragraph" w:styleId="Sprechblasentext">
    <w:name w:val="Balloon Text"/>
    <w:basedOn w:val="Standard"/>
    <w:link w:val="SprechblasentextZeichen"/>
    <w:uiPriority w:val="99"/>
    <w:semiHidden/>
    <w:unhideWhenUsed/>
    <w:rsid w:val="007C374E"/>
    <w:rPr>
      <w:rFonts w:ascii="Lucida Grande" w:hAnsi="Lucida Grande" w:cs="Lucida Grande"/>
      <w:sz w:val="18"/>
      <w:szCs w:val="18"/>
    </w:rPr>
  </w:style>
  <w:style w:type="table" w:styleId="Tabellenraster">
    <w:name w:val="Table Grid"/>
    <w:basedOn w:val="NormaleTabelle"/>
    <w:uiPriority w:val="59"/>
    <w:rsid w:val="00AD7505"/>
    <w:rPr>
      <w:rFonts w:asciiTheme="minorHAnsi" w:eastAsiaTheme="minorEastAsia" w:hAnsiTheme="minorHAnsi" w:cstheme="minorBid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Standard"/>
    <w:rsid w:val="00402C26"/>
    <w:pPr>
      <w:jc w:val="center"/>
    </w:pPr>
  </w:style>
  <w:style w:type="paragraph" w:customStyle="1" w:styleId="EndNoteBibliography">
    <w:name w:val="EndNote Bibliography"/>
    <w:basedOn w:val="Standard"/>
    <w:rsid w:val="00402C26"/>
    <w:pPr>
      <w:jc w:val="both"/>
    </w:pPr>
  </w:style>
  <w:style w:type="paragraph" w:styleId="Fuzeile">
    <w:name w:val="footer"/>
    <w:basedOn w:val="Standard"/>
    <w:link w:val="FuzeileZeichen"/>
    <w:uiPriority w:val="99"/>
    <w:unhideWhenUsed/>
    <w:rsid w:val="0074653E"/>
    <w:pPr>
      <w:tabs>
        <w:tab w:val="center" w:pos="4536"/>
        <w:tab w:val="right" w:pos="9072"/>
      </w:tabs>
    </w:pPr>
  </w:style>
  <w:style w:type="character" w:customStyle="1" w:styleId="FuzeileZeichen">
    <w:name w:val="Fußzeile Zeichen"/>
    <w:basedOn w:val="Absatzstandardschriftart"/>
    <w:link w:val="Fuzeile"/>
    <w:uiPriority w:val="99"/>
    <w:rsid w:val="0074653E"/>
    <w:rPr>
      <w:color w:val="00000A"/>
    </w:rPr>
  </w:style>
  <w:style w:type="character" w:styleId="Seitenzahl">
    <w:name w:val="page number"/>
    <w:basedOn w:val="Absatzstandardschriftart"/>
    <w:uiPriority w:val="99"/>
    <w:semiHidden/>
    <w:unhideWhenUsed/>
    <w:rsid w:val="0074653E"/>
  </w:style>
  <w:style w:type="character" w:styleId="Zeilennummer">
    <w:name w:val="line number"/>
    <w:basedOn w:val="Absatzstandardschriftart"/>
    <w:uiPriority w:val="99"/>
    <w:semiHidden/>
    <w:unhideWhenUsed/>
    <w:rsid w:val="0074653E"/>
  </w:style>
  <w:style w:type="paragraph" w:styleId="Kopfzeile">
    <w:name w:val="header"/>
    <w:basedOn w:val="Standard"/>
    <w:link w:val="KopfzeileZeichen"/>
    <w:uiPriority w:val="99"/>
    <w:unhideWhenUsed/>
    <w:rsid w:val="00B23476"/>
    <w:pPr>
      <w:tabs>
        <w:tab w:val="center" w:pos="4536"/>
        <w:tab w:val="right" w:pos="9072"/>
      </w:tabs>
    </w:pPr>
  </w:style>
  <w:style w:type="character" w:customStyle="1" w:styleId="KopfzeileZeichen">
    <w:name w:val="Kopfzeile Zeichen"/>
    <w:basedOn w:val="Absatzstandardschriftart"/>
    <w:link w:val="Kopfzeile"/>
    <w:uiPriority w:val="99"/>
    <w:rsid w:val="00B23476"/>
    <w:rPr>
      <w:color w:val="00000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Droid Sans Fallback" w:hAnsi="Cambria" w:cs="Times New Roman"/>
        <w:sz w:val="24"/>
        <w:szCs w:val="24"/>
        <w:lang w:val="de-DE" w:eastAsia="de-DE"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uppressAutoHyphens/>
    </w:pPr>
    <w:rPr>
      <w:color w:val="00000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StandardWebZeichen">
    <w:name w:val="Standard (Web) Zeichen"/>
    <w:link w:val="StandardWeb"/>
    <w:locked/>
    <w:rsid w:val="00FD7D4E"/>
    <w:rPr>
      <w:rFonts w:ascii="Times New Roman" w:eastAsia="Times New Roman" w:hAnsi="Times New Roman" w:cs="Times New Roman"/>
    </w:rPr>
  </w:style>
  <w:style w:type="character" w:customStyle="1" w:styleId="TextkrperZeichen">
    <w:name w:val="Textkörper Zeichen"/>
    <w:basedOn w:val="Absatzstandardschriftart"/>
    <w:link w:val="TextBody"/>
    <w:rsid w:val="007C374E"/>
    <w:rPr>
      <w:rFonts w:cs="Cambria"/>
      <w:lang w:val="en-US" w:eastAsia="en-US"/>
    </w:rPr>
  </w:style>
  <w:style w:type="character" w:customStyle="1" w:styleId="VerbatimChar">
    <w:name w:val="Verbatim Char"/>
    <w:basedOn w:val="Absatzstandardschriftart"/>
    <w:link w:val="SourceCode"/>
    <w:rsid w:val="007C374E"/>
    <w:rPr>
      <w:rFonts w:ascii="Consolas" w:hAnsi="Consolas"/>
      <w:sz w:val="22"/>
      <w:shd w:val="clear" w:color="auto" w:fill="F8F8F8"/>
    </w:rPr>
  </w:style>
  <w:style w:type="character" w:customStyle="1" w:styleId="SprechblasentextZeichen">
    <w:name w:val="Sprechblasentext Zeichen"/>
    <w:basedOn w:val="Absatzstandardschriftart"/>
    <w:link w:val="Sprechblasentext"/>
    <w:uiPriority w:val="99"/>
    <w:semiHidden/>
    <w:rsid w:val="007C374E"/>
    <w:rPr>
      <w:rFonts w:ascii="Lucida Grande" w:hAnsi="Lucida Grande" w:cs="Lucida Grande"/>
      <w:sz w:val="18"/>
      <w:szCs w:val="18"/>
    </w:rPr>
  </w:style>
  <w:style w:type="character" w:customStyle="1" w:styleId="ListLabel1">
    <w:name w:val="ListLabel 1"/>
    <w:rPr>
      <w:rFonts w:cs="Symbol"/>
    </w:rPr>
  </w:style>
  <w:style w:type="paragraph" w:customStyle="1" w:styleId="Heading">
    <w:name w:val="Heading"/>
    <w:basedOn w:val="Standard"/>
    <w:next w:val="TextBody"/>
    <w:pPr>
      <w:keepNext/>
      <w:spacing w:before="240" w:after="120"/>
    </w:pPr>
    <w:rPr>
      <w:rFonts w:ascii="Liberation Sans" w:hAnsi="Liberation Sans" w:cs="FreeSans"/>
      <w:sz w:val="28"/>
      <w:szCs w:val="28"/>
    </w:rPr>
  </w:style>
  <w:style w:type="paragraph" w:customStyle="1" w:styleId="TextBody">
    <w:name w:val="Text Body"/>
    <w:basedOn w:val="Standard"/>
    <w:link w:val="TextkrperZeichen"/>
    <w:qFormat/>
    <w:rsid w:val="007C374E"/>
    <w:pPr>
      <w:spacing w:before="180" w:after="180" w:line="288" w:lineRule="auto"/>
    </w:pPr>
    <w:rPr>
      <w:rFonts w:cs="Cambria"/>
      <w:lang w:val="en-US" w:eastAsia="en-US"/>
    </w:rPr>
  </w:style>
  <w:style w:type="paragraph" w:styleId="Liste">
    <w:name w:val="List"/>
    <w:basedOn w:val="TextBody"/>
    <w:rPr>
      <w:rFonts w:cs="FreeSans"/>
    </w:rPr>
  </w:style>
  <w:style w:type="paragraph" w:customStyle="1" w:styleId="Caption1">
    <w:name w:val="Caption1"/>
    <w:basedOn w:val="Standard"/>
    <w:pPr>
      <w:suppressLineNumbers/>
      <w:spacing w:before="120" w:after="120"/>
    </w:pPr>
    <w:rPr>
      <w:rFonts w:cs="FreeSans"/>
      <w:i/>
      <w:iCs/>
    </w:rPr>
  </w:style>
  <w:style w:type="paragraph" w:customStyle="1" w:styleId="Index">
    <w:name w:val="Index"/>
    <w:basedOn w:val="Standard"/>
    <w:pPr>
      <w:suppressLineNumbers/>
    </w:pPr>
    <w:rPr>
      <w:rFonts w:cs="FreeSans"/>
    </w:rPr>
  </w:style>
  <w:style w:type="paragraph" w:styleId="StandardWeb">
    <w:name w:val="Normal (Web)"/>
    <w:basedOn w:val="Standard"/>
    <w:link w:val="StandardWebZeichen"/>
    <w:rsid w:val="00FD7D4E"/>
    <w:pPr>
      <w:spacing w:after="280"/>
    </w:pPr>
    <w:rPr>
      <w:rFonts w:ascii="Times New Roman" w:eastAsia="Times New Roman" w:hAnsi="Times New Roman"/>
    </w:rPr>
  </w:style>
  <w:style w:type="paragraph" w:customStyle="1" w:styleId="FirstParagraph">
    <w:name w:val="First Paragraph"/>
    <w:basedOn w:val="TextBody"/>
    <w:qFormat/>
    <w:rsid w:val="007C374E"/>
  </w:style>
  <w:style w:type="paragraph" w:customStyle="1" w:styleId="Compact">
    <w:name w:val="Compact"/>
    <w:basedOn w:val="TextBody"/>
    <w:qFormat/>
    <w:rsid w:val="007C374E"/>
    <w:pPr>
      <w:spacing w:before="36" w:after="36"/>
    </w:pPr>
  </w:style>
  <w:style w:type="paragraph" w:customStyle="1" w:styleId="SourceCode">
    <w:name w:val="Source Code"/>
    <w:basedOn w:val="Standard"/>
    <w:link w:val="VerbatimChar"/>
    <w:rsid w:val="007C374E"/>
    <w:pPr>
      <w:shd w:val="clear" w:color="auto" w:fill="F8F8F8"/>
      <w:spacing w:after="200"/>
    </w:pPr>
    <w:rPr>
      <w:rFonts w:ascii="Consolas" w:hAnsi="Consolas"/>
      <w:sz w:val="22"/>
    </w:rPr>
  </w:style>
  <w:style w:type="paragraph" w:styleId="Sprechblasentext">
    <w:name w:val="Balloon Text"/>
    <w:basedOn w:val="Standard"/>
    <w:link w:val="SprechblasentextZeichen"/>
    <w:uiPriority w:val="99"/>
    <w:semiHidden/>
    <w:unhideWhenUsed/>
    <w:rsid w:val="007C374E"/>
    <w:rPr>
      <w:rFonts w:ascii="Lucida Grande" w:hAnsi="Lucida Grande" w:cs="Lucida Grande"/>
      <w:sz w:val="18"/>
      <w:szCs w:val="18"/>
    </w:rPr>
  </w:style>
  <w:style w:type="table" w:styleId="Tabellenraster">
    <w:name w:val="Table Grid"/>
    <w:basedOn w:val="NormaleTabelle"/>
    <w:uiPriority w:val="59"/>
    <w:rsid w:val="00AD7505"/>
    <w:rPr>
      <w:rFonts w:asciiTheme="minorHAnsi" w:eastAsiaTheme="minorEastAsia" w:hAnsiTheme="minorHAnsi" w:cstheme="minorBid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EndNoteBibliographyTitle">
    <w:name w:val="EndNote Bibliography Title"/>
    <w:basedOn w:val="Standard"/>
    <w:rsid w:val="00402C26"/>
    <w:pPr>
      <w:jc w:val="center"/>
    </w:pPr>
  </w:style>
  <w:style w:type="paragraph" w:customStyle="1" w:styleId="EndNoteBibliography">
    <w:name w:val="EndNote Bibliography"/>
    <w:basedOn w:val="Standard"/>
    <w:rsid w:val="00402C26"/>
    <w:pPr>
      <w:jc w:val="both"/>
    </w:pPr>
  </w:style>
  <w:style w:type="paragraph" w:styleId="Fuzeile">
    <w:name w:val="footer"/>
    <w:basedOn w:val="Standard"/>
    <w:link w:val="FuzeileZeichen"/>
    <w:uiPriority w:val="99"/>
    <w:unhideWhenUsed/>
    <w:rsid w:val="0074653E"/>
    <w:pPr>
      <w:tabs>
        <w:tab w:val="center" w:pos="4536"/>
        <w:tab w:val="right" w:pos="9072"/>
      </w:tabs>
    </w:pPr>
  </w:style>
  <w:style w:type="character" w:customStyle="1" w:styleId="FuzeileZeichen">
    <w:name w:val="Fußzeile Zeichen"/>
    <w:basedOn w:val="Absatzstandardschriftart"/>
    <w:link w:val="Fuzeile"/>
    <w:uiPriority w:val="99"/>
    <w:rsid w:val="0074653E"/>
    <w:rPr>
      <w:color w:val="00000A"/>
    </w:rPr>
  </w:style>
  <w:style w:type="character" w:styleId="Seitenzahl">
    <w:name w:val="page number"/>
    <w:basedOn w:val="Absatzstandardschriftart"/>
    <w:uiPriority w:val="99"/>
    <w:semiHidden/>
    <w:unhideWhenUsed/>
    <w:rsid w:val="0074653E"/>
  </w:style>
  <w:style w:type="character" w:styleId="Zeilennummer">
    <w:name w:val="line number"/>
    <w:basedOn w:val="Absatzstandardschriftart"/>
    <w:uiPriority w:val="99"/>
    <w:semiHidden/>
    <w:unhideWhenUsed/>
    <w:rsid w:val="0074653E"/>
  </w:style>
  <w:style w:type="paragraph" w:styleId="Kopfzeile">
    <w:name w:val="header"/>
    <w:basedOn w:val="Standard"/>
    <w:link w:val="KopfzeileZeichen"/>
    <w:uiPriority w:val="99"/>
    <w:unhideWhenUsed/>
    <w:rsid w:val="00B23476"/>
    <w:pPr>
      <w:tabs>
        <w:tab w:val="center" w:pos="4536"/>
        <w:tab w:val="right" w:pos="9072"/>
      </w:tabs>
    </w:pPr>
  </w:style>
  <w:style w:type="character" w:customStyle="1" w:styleId="KopfzeileZeichen">
    <w:name w:val="Kopfzeile Zeichen"/>
    <w:basedOn w:val="Absatzstandardschriftart"/>
    <w:link w:val="Kopfzeile"/>
    <w:uiPriority w:val="99"/>
    <w:rsid w:val="00B23476"/>
    <w:rPr>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2363</Words>
  <Characters>14893</Characters>
  <Application>Microsoft Macintosh Word</Application>
  <DocSecurity>0</DocSecurity>
  <Lines>124</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UK</dc:creator>
  <cp:lastModifiedBy>UK</cp:lastModifiedBy>
  <cp:revision>3</cp:revision>
  <dcterms:created xsi:type="dcterms:W3CDTF">2018-01-03T14:31:00Z</dcterms:created>
  <dcterms:modified xsi:type="dcterms:W3CDTF">2018-01-03T14:36:00Z</dcterms:modified>
  <dc:language>en-US</dc:language>
</cp:coreProperties>
</file>