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3238"/>
        <w:gridCol w:w="3274"/>
      </w:tblGrid>
      <w:tr w:rsidR="00072DD3" w:rsidRPr="00381AA9" w:rsidTr="00A061A3">
        <w:tc>
          <w:tcPr>
            <w:tcW w:w="2776" w:type="dxa"/>
          </w:tcPr>
          <w:p w:rsidR="00072DD3" w:rsidRPr="00106C8C" w:rsidRDefault="00072DD3" w:rsidP="00A061A3">
            <w:pPr>
              <w:jc w:val="center"/>
              <w:rPr>
                <w:rFonts w:ascii="Times New Roman" w:hAnsi="Times New Roman"/>
                <w:b/>
                <w:lang w:val="en-GB" w:eastAsia="de-DE"/>
                <w:rPrChange w:id="0" w:author="Gunnar Lachmann" w:date="2019-04-16T02:25:00Z">
                  <w:rPr>
                    <w:rFonts w:ascii="Times New Roman" w:hAnsi="Times New Roman"/>
                    <w:lang w:val="en-GB" w:eastAsia="de-DE"/>
                  </w:rPr>
                </w:rPrChange>
              </w:rPr>
            </w:pPr>
            <w:r w:rsidRPr="00106C8C">
              <w:rPr>
                <w:rFonts w:ascii="Times New Roman" w:hAnsi="Times New Roman"/>
                <w:b/>
                <w:lang w:val="en-GB" w:eastAsia="de-DE"/>
                <w:rPrChange w:id="1" w:author="Gunnar Lachmann" w:date="2019-04-16T02:25:00Z">
                  <w:rPr>
                    <w:rFonts w:ascii="Times New Roman" w:hAnsi="Times New Roman"/>
                    <w:lang w:val="en-GB" w:eastAsia="de-DE"/>
                  </w:rPr>
                </w:rPrChange>
              </w:rPr>
              <w:t>Patients</w:t>
            </w:r>
          </w:p>
        </w:tc>
        <w:tc>
          <w:tcPr>
            <w:tcW w:w="3238" w:type="dxa"/>
            <w:shd w:val="clear" w:color="auto" w:fill="auto"/>
          </w:tcPr>
          <w:p w:rsidR="00072DD3" w:rsidRPr="00106C8C" w:rsidRDefault="00072DD3" w:rsidP="00A061A3">
            <w:pPr>
              <w:jc w:val="center"/>
              <w:rPr>
                <w:rFonts w:ascii="Times New Roman" w:hAnsi="Times New Roman"/>
                <w:b/>
                <w:lang w:val="en-GB" w:eastAsia="de-DE"/>
                <w:rPrChange w:id="2" w:author="Gunnar Lachmann" w:date="2019-04-16T02:25:00Z">
                  <w:rPr>
                    <w:rFonts w:ascii="Times New Roman" w:hAnsi="Times New Roman"/>
                    <w:lang w:val="en-GB" w:eastAsia="de-DE"/>
                  </w:rPr>
                </w:rPrChange>
              </w:rPr>
            </w:pPr>
            <w:r w:rsidRPr="00106C8C">
              <w:rPr>
                <w:rFonts w:ascii="Times New Roman" w:hAnsi="Times New Roman"/>
                <w:b/>
                <w:lang w:val="en-GB" w:eastAsia="de-DE"/>
                <w:rPrChange w:id="3" w:author="Gunnar Lachmann" w:date="2019-04-16T02:25:00Z">
                  <w:rPr>
                    <w:rFonts w:ascii="Times New Roman" w:hAnsi="Times New Roman"/>
                    <w:lang w:val="en-GB" w:eastAsia="de-DE"/>
                  </w:rPr>
                </w:rPrChange>
              </w:rPr>
              <w:t>Preoperative CMB</w:t>
            </w:r>
          </w:p>
        </w:tc>
        <w:tc>
          <w:tcPr>
            <w:tcW w:w="3274" w:type="dxa"/>
            <w:shd w:val="clear" w:color="auto" w:fill="auto"/>
          </w:tcPr>
          <w:p w:rsidR="00072DD3" w:rsidRPr="00106C8C" w:rsidRDefault="00072DD3" w:rsidP="00A061A3">
            <w:pPr>
              <w:jc w:val="center"/>
              <w:rPr>
                <w:rFonts w:ascii="Times New Roman" w:hAnsi="Times New Roman"/>
                <w:b/>
                <w:lang w:val="en-GB" w:eastAsia="de-DE"/>
                <w:rPrChange w:id="4" w:author="Gunnar Lachmann" w:date="2019-04-16T02:25:00Z">
                  <w:rPr>
                    <w:rFonts w:ascii="Times New Roman" w:hAnsi="Times New Roman"/>
                    <w:lang w:val="en-GB" w:eastAsia="de-DE"/>
                  </w:rPr>
                </w:rPrChange>
              </w:rPr>
            </w:pPr>
            <w:r w:rsidRPr="00106C8C">
              <w:rPr>
                <w:rFonts w:ascii="Times New Roman" w:hAnsi="Times New Roman"/>
                <w:b/>
                <w:lang w:val="en-GB" w:eastAsia="de-DE"/>
                <w:rPrChange w:id="5" w:author="Gunnar Lachmann" w:date="2019-04-16T02:25:00Z">
                  <w:rPr>
                    <w:rFonts w:ascii="Times New Roman" w:hAnsi="Times New Roman"/>
                    <w:lang w:val="en-GB" w:eastAsia="de-DE"/>
                  </w:rPr>
                </w:rPrChange>
              </w:rPr>
              <w:t>Postoperative CMB</w:t>
            </w:r>
          </w:p>
        </w:tc>
      </w:tr>
      <w:tr w:rsidR="00072DD3" w:rsidRPr="00381AA9" w:rsidTr="00A061A3">
        <w:tc>
          <w:tcPr>
            <w:tcW w:w="2776" w:type="dxa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 w:rsidRPr="00381AA9">
              <w:rPr>
                <w:rFonts w:ascii="Times New Roman" w:hAnsi="Times New Roman"/>
                <w:lang w:val="en-GB" w:eastAsia="de-DE"/>
              </w:rPr>
              <w:t>10</w:t>
            </w:r>
            <w:ins w:id="6" w:author="Gunnar Lachmann" w:date="2019-04-16T02:27:00Z">
              <w:r w:rsidR="00D972FE">
                <w:rPr>
                  <w:rFonts w:ascii="Times New Roman" w:hAnsi="Times New Roman"/>
                  <w:lang w:val="en-GB" w:eastAsia="de-DE"/>
                </w:rPr>
                <w:t xml:space="preserve"> 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 w:rsidRPr="00381AA9">
              <w:rPr>
                <w:rFonts w:ascii="Times New Roman" w:hAnsi="Times New Roman"/>
                <w:lang w:val="en-GB" w:eastAsia="de-DE"/>
              </w:rPr>
              <w:t>12</w:t>
            </w:r>
            <w:ins w:id="7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2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5</w:t>
            </w:r>
            <w:ins w:id="8" w:author="Gunnar Lachmann" w:date="2019-04-16T02:28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(lobar/deep)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5</w:t>
            </w:r>
            <w:ins w:id="9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(lobar/deep)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3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5</w:t>
            </w:r>
            <w:ins w:id="10" w:author="Gunnar Lachmann" w:date="2019-04-16T02:29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5</w:t>
            </w:r>
            <w:ins w:id="11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4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3</w:t>
            </w:r>
            <w:ins w:id="12" w:author="Gunnar Lachmann" w:date="2019-04-16T02:27:00Z">
              <w:r w:rsidR="00735732">
                <w:rPr>
                  <w:rFonts w:ascii="Times New Roman" w:hAnsi="Times New Roman"/>
                  <w:lang w:val="en-GB" w:eastAsia="de-DE"/>
                </w:rPr>
                <w:t xml:space="preserve"> (lobar/deep)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5</w:t>
            </w:r>
            <w:ins w:id="13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(lobar/deep)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5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2</w:t>
            </w:r>
            <w:ins w:id="14" w:author="Gunnar Lachmann" w:date="2019-04-16T02:28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3</w:t>
            </w:r>
            <w:ins w:id="15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6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16" w:author="Gunnar Lachmann" w:date="2019-04-16T02:26:00Z">
              <w:r w:rsidR="00A11B64">
                <w:rPr>
                  <w:rFonts w:ascii="Times New Roman" w:hAnsi="Times New Roman"/>
                  <w:lang w:val="en-GB" w:eastAsia="de-DE"/>
                </w:rPr>
                <w:t xml:space="preserve"> 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3</w:t>
            </w:r>
            <w:ins w:id="17" w:author="Gunnar Lachmann" w:date="2019-04-16T02:31:00Z">
              <w:r w:rsidR="00B2539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B25396">
                <w:rPr>
                  <w:rFonts w:ascii="Times New Roman" w:hAnsi="Times New Roman"/>
                  <w:lang w:val="en-GB" w:eastAsia="de-DE"/>
                </w:rPr>
                <w:t>(lobar/deep)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7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18" w:author="Gunnar Lachmann" w:date="2019-04-16T02:26:00Z">
              <w:r w:rsidR="00535D5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535D5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19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8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0" w:author="Gunnar Lachmann" w:date="2019-04-16T02:29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1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9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2" w:author="Gunnar Lachmann" w:date="2019-04-16T02:29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3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10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4" w:author="Gunnar Lachmann" w:date="2019-04-16T02:28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5" w:author="Gunnar Lachmann" w:date="2019-04-16T02:32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11</w:t>
            </w:r>
          </w:p>
        </w:tc>
        <w:tc>
          <w:tcPr>
            <w:tcW w:w="3238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6" w:author="Gunnar Lachmann" w:date="2019-04-16T02:28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Pr="00381AA9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27" w:author="Gunnar Lachmann" w:date="2019-04-16T02:33:00Z">
              <w:r w:rsidR="00915E1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915E1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  <w:bookmarkStart w:id="28" w:name="_GoBack"/>
            <w:bookmarkEnd w:id="28"/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12</w:t>
            </w:r>
          </w:p>
        </w:tc>
        <w:tc>
          <w:tcPr>
            <w:tcW w:w="3238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r w:rsidR="00106C8C">
              <w:rPr>
                <w:rFonts w:ascii="Times New Roman" w:hAnsi="Times New Roman"/>
                <w:lang w:val="en-GB" w:eastAsia="de-DE"/>
              </w:rPr>
              <w:t xml:space="preserve"> </w:t>
            </w:r>
            <w:ins w:id="29" w:author="Gunnar Lachmann" w:date="2019-04-16T02:25:00Z">
              <w:r w:rsidR="00A11B64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-*</w:t>
            </w:r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13</w:t>
            </w:r>
          </w:p>
        </w:tc>
        <w:tc>
          <w:tcPr>
            <w:tcW w:w="3238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30" w:author="Gunnar Lachmann" w:date="2019-04-16T02:26:00Z">
              <w:r w:rsidR="00535D5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535D5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-*</w:t>
            </w:r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14</w:t>
            </w:r>
          </w:p>
        </w:tc>
        <w:tc>
          <w:tcPr>
            <w:tcW w:w="3238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2</w:t>
            </w:r>
            <w:ins w:id="31" w:author="Gunnar Lachmann" w:date="2019-04-16T02:27:00Z">
              <w:r w:rsidR="00535D5C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535D5C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-*</w:t>
            </w:r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15</w:t>
            </w:r>
          </w:p>
        </w:tc>
        <w:tc>
          <w:tcPr>
            <w:tcW w:w="3238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32" w:author="Gunnar Lachmann" w:date="2019-04-16T02:27:00Z">
              <w:r w:rsidR="007E4E75">
                <w:rPr>
                  <w:rFonts w:ascii="Times New Roman" w:hAnsi="Times New Roman"/>
                  <w:lang w:val="en-GB" w:eastAsia="de-DE"/>
                </w:rPr>
                <w:t xml:space="preserve"> (deep)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-*</w:t>
            </w:r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16</w:t>
            </w:r>
          </w:p>
        </w:tc>
        <w:tc>
          <w:tcPr>
            <w:tcW w:w="3238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2</w:t>
            </w:r>
            <w:ins w:id="33" w:author="Gunnar Lachmann" w:date="2019-04-16T02:28:00Z">
              <w:r w:rsidR="00254504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254504">
                <w:rPr>
                  <w:rFonts w:ascii="Times New Roman" w:hAnsi="Times New Roman"/>
                  <w:lang w:val="en-GB" w:eastAsia="de-DE"/>
                </w:rPr>
                <w:t>(lobar)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-*</w:t>
            </w:r>
          </w:p>
        </w:tc>
      </w:tr>
      <w:tr w:rsidR="00072DD3" w:rsidRPr="00381AA9" w:rsidTr="00A061A3">
        <w:tc>
          <w:tcPr>
            <w:tcW w:w="2776" w:type="dxa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17</w:t>
            </w:r>
          </w:p>
        </w:tc>
        <w:tc>
          <w:tcPr>
            <w:tcW w:w="3238" w:type="dxa"/>
            <w:shd w:val="clear" w:color="auto" w:fill="auto"/>
          </w:tcPr>
          <w:p w:rsidR="00072DD3" w:rsidRDefault="00072DD3" w:rsidP="00092C46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1</w:t>
            </w:r>
            <w:ins w:id="34" w:author="Gunnar Lachmann" w:date="2019-04-16T02:29:00Z">
              <w:r w:rsidR="00092C46">
                <w:rPr>
                  <w:rFonts w:ascii="Times New Roman" w:hAnsi="Times New Roman"/>
                  <w:lang w:val="en-GB" w:eastAsia="de-DE"/>
                </w:rPr>
                <w:t xml:space="preserve"> 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(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deep</w:t>
              </w:r>
              <w:r w:rsidR="00092C46">
                <w:rPr>
                  <w:rFonts w:ascii="Times New Roman" w:hAnsi="Times New Roman"/>
                  <w:lang w:val="en-GB" w:eastAsia="de-DE"/>
                </w:rPr>
                <w:t>)</w:t>
              </w:r>
            </w:ins>
          </w:p>
        </w:tc>
        <w:tc>
          <w:tcPr>
            <w:tcW w:w="3274" w:type="dxa"/>
            <w:shd w:val="clear" w:color="auto" w:fill="auto"/>
          </w:tcPr>
          <w:p w:rsidR="00072DD3" w:rsidRDefault="00072DD3" w:rsidP="00A061A3">
            <w:pPr>
              <w:jc w:val="both"/>
              <w:rPr>
                <w:rFonts w:ascii="Times New Roman" w:hAnsi="Times New Roman"/>
                <w:lang w:val="en-GB" w:eastAsia="de-DE"/>
              </w:rPr>
            </w:pPr>
            <w:r>
              <w:rPr>
                <w:rFonts w:ascii="Times New Roman" w:hAnsi="Times New Roman"/>
                <w:lang w:val="en-GB" w:eastAsia="de-DE"/>
              </w:rPr>
              <w:t>-*</w:t>
            </w:r>
          </w:p>
        </w:tc>
      </w:tr>
    </w:tbl>
    <w:p w:rsidR="00072DD3" w:rsidRDefault="00072DD3" w:rsidP="00072DD3">
      <w:pPr>
        <w:spacing w:line="360" w:lineRule="auto"/>
        <w:jc w:val="both"/>
        <w:rPr>
          <w:rFonts w:ascii="Times New Roman" w:hAnsi="Times New Roman"/>
          <w:i/>
          <w:sz w:val="20"/>
          <w:szCs w:val="20"/>
          <w:lang w:val="en-GB"/>
        </w:rPr>
      </w:pPr>
      <w:proofErr w:type="gramStart"/>
      <w:r>
        <w:rPr>
          <w:rFonts w:ascii="Times New Roman" w:hAnsi="Times New Roman"/>
          <w:i/>
          <w:sz w:val="20"/>
          <w:szCs w:val="20"/>
          <w:lang w:val="en-GB"/>
        </w:rPr>
        <w:t>Only patients with CMB shown.</w:t>
      </w:r>
      <w:proofErr w:type="gramEnd"/>
      <w:r>
        <w:rPr>
          <w:rFonts w:ascii="Times New Roman" w:hAnsi="Times New Roman"/>
          <w:i/>
          <w:sz w:val="20"/>
          <w:szCs w:val="20"/>
          <w:lang w:val="en-GB"/>
        </w:rPr>
        <w:t xml:space="preserve"> Rows represent counts of CMB in each single patient. *No MRI </w:t>
      </w:r>
      <w:proofErr w:type="gramStart"/>
      <w:r>
        <w:rPr>
          <w:rFonts w:ascii="Times New Roman" w:hAnsi="Times New Roman"/>
          <w:i/>
          <w:sz w:val="20"/>
          <w:szCs w:val="20"/>
          <w:lang w:val="en-GB"/>
        </w:rPr>
        <w:t>scan</w:t>
      </w:r>
      <w:proofErr w:type="gramEnd"/>
      <w:r>
        <w:rPr>
          <w:rFonts w:ascii="Times New Roman" w:hAnsi="Times New Roman"/>
          <w:i/>
          <w:sz w:val="20"/>
          <w:szCs w:val="20"/>
          <w:lang w:val="en-GB"/>
        </w:rPr>
        <w:t xml:space="preserve"> due to loss to follow-up. </w:t>
      </w:r>
    </w:p>
    <w:p w:rsidR="00F172B6" w:rsidRDefault="00F172B6"/>
    <w:sectPr w:rsidR="00F172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D3"/>
    <w:rsid w:val="00072DD3"/>
    <w:rsid w:val="00092C46"/>
    <w:rsid w:val="00106C8C"/>
    <w:rsid w:val="00254504"/>
    <w:rsid w:val="00535D5C"/>
    <w:rsid w:val="00735732"/>
    <w:rsid w:val="007E4E75"/>
    <w:rsid w:val="00915E1C"/>
    <w:rsid w:val="00A11B64"/>
    <w:rsid w:val="00B25396"/>
    <w:rsid w:val="00D972FE"/>
    <w:rsid w:val="00F1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2DD3"/>
    <w:rPr>
      <w:rFonts w:ascii="Calibri" w:eastAsia="Times New Roman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6C8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2DD3"/>
    <w:rPr>
      <w:rFonts w:ascii="Calibri" w:eastAsia="Times New Roman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6C8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476</Characters>
  <Application>Microsoft Office Word</Application>
  <DocSecurity>0</DocSecurity>
  <Lines>3</Lines>
  <Paragraphs>1</Paragraphs>
  <ScaleCrop>false</ScaleCrop>
  <Company>Hewlett-Packard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Lachmann</dc:creator>
  <cp:lastModifiedBy>Gunnar Lachmann</cp:lastModifiedBy>
  <cp:revision>11</cp:revision>
  <dcterms:created xsi:type="dcterms:W3CDTF">2019-03-05T21:12:00Z</dcterms:created>
  <dcterms:modified xsi:type="dcterms:W3CDTF">2019-04-16T00:33:00Z</dcterms:modified>
</cp:coreProperties>
</file>