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5FD" w:rsidRPr="005627A5" w:rsidRDefault="00A225FD" w:rsidP="00BA69C8">
      <w:pPr>
        <w:spacing w:line="360" w:lineRule="auto"/>
        <w:jc w:val="both"/>
        <w:rPr>
          <w:rFonts w:cstheme="minorHAnsi"/>
          <w:b/>
          <w:sz w:val="28"/>
          <w:lang w:val="en-US"/>
        </w:rPr>
      </w:pPr>
      <w:r w:rsidRPr="005627A5">
        <w:rPr>
          <w:rFonts w:cstheme="minorHAnsi"/>
          <w:b/>
          <w:sz w:val="28"/>
          <w:lang w:val="en-US"/>
        </w:rPr>
        <w:t>Supplementary tables</w:t>
      </w:r>
    </w:p>
    <w:p w:rsidR="00584784" w:rsidRPr="005627A5" w:rsidRDefault="00584784" w:rsidP="00584784">
      <w:pPr>
        <w:spacing w:line="360" w:lineRule="auto"/>
        <w:jc w:val="both"/>
        <w:rPr>
          <w:rFonts w:cstheme="minorHAnsi"/>
          <w:b/>
          <w:sz w:val="22"/>
          <w:lang w:val="en-US"/>
        </w:rPr>
      </w:pPr>
      <w:r w:rsidRPr="005627A5">
        <w:rPr>
          <w:rFonts w:cstheme="minorHAnsi"/>
          <w:b/>
          <w:sz w:val="22"/>
          <w:lang w:val="en-US"/>
        </w:rPr>
        <w:t>Table S1: pmCRC patient cohort characteristics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852"/>
        <w:gridCol w:w="709"/>
        <w:gridCol w:w="851"/>
        <w:gridCol w:w="709"/>
        <w:gridCol w:w="854"/>
        <w:gridCol w:w="851"/>
        <w:gridCol w:w="851"/>
        <w:gridCol w:w="709"/>
        <w:gridCol w:w="852"/>
        <w:gridCol w:w="764"/>
      </w:tblGrid>
      <w:tr w:rsidR="00584784" w:rsidRPr="005627A5" w:rsidTr="00003BC0">
        <w:trPr>
          <w:trHeight w:val="121"/>
        </w:trPr>
        <w:tc>
          <w:tcPr>
            <w:tcW w:w="6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84784" w:rsidRPr="005627A5" w:rsidRDefault="00584784" w:rsidP="00003BC0">
            <w:pPr>
              <w:spacing w:line="36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</w:pPr>
          </w:p>
        </w:tc>
        <w:tc>
          <w:tcPr>
            <w:tcW w:w="4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  <w:t>CRC-05A / B</w:t>
            </w:r>
          </w:p>
        </w:tc>
        <w:tc>
          <w:tcPr>
            <w:tcW w:w="38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  <w:t>CRC-06</w:t>
            </w:r>
          </w:p>
        </w:tc>
        <w:tc>
          <w:tcPr>
            <w:tcW w:w="46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  <w:t>CRC-09</w:t>
            </w:r>
          </w:p>
        </w:tc>
        <w:tc>
          <w:tcPr>
            <w:tcW w:w="38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  <w:t>CRC-13</w:t>
            </w:r>
          </w:p>
        </w:tc>
        <w:tc>
          <w:tcPr>
            <w:tcW w:w="46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  <w:t>CRC-19A / D</w:t>
            </w:r>
          </w:p>
        </w:tc>
        <w:tc>
          <w:tcPr>
            <w:tcW w:w="46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  <w:t>CRC-21B</w:t>
            </w:r>
          </w:p>
        </w:tc>
        <w:tc>
          <w:tcPr>
            <w:tcW w:w="46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  <w:t>CRC-28A / B</w:t>
            </w:r>
          </w:p>
        </w:tc>
        <w:tc>
          <w:tcPr>
            <w:tcW w:w="38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  <w:t>CRC-39</w:t>
            </w:r>
          </w:p>
        </w:tc>
        <w:tc>
          <w:tcPr>
            <w:tcW w:w="46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  <w:t>CRC-55A / B</w:t>
            </w:r>
          </w:p>
        </w:tc>
        <w:tc>
          <w:tcPr>
            <w:tcW w:w="4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  <w:t>CRC-69A</w:t>
            </w:r>
          </w:p>
        </w:tc>
      </w:tr>
      <w:tr w:rsidR="00584784" w:rsidRPr="005627A5" w:rsidTr="00003BC0">
        <w:trPr>
          <w:trHeight w:val="43"/>
        </w:trPr>
        <w:tc>
          <w:tcPr>
            <w:tcW w:w="65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4784" w:rsidRPr="005627A5" w:rsidRDefault="00584784" w:rsidP="00003BC0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  <w:t>Age</w:t>
            </w:r>
          </w:p>
        </w:tc>
        <w:tc>
          <w:tcPr>
            <w:tcW w:w="46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76</w:t>
            </w:r>
          </w:p>
        </w:tc>
        <w:tc>
          <w:tcPr>
            <w:tcW w:w="38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59</w:t>
            </w:r>
          </w:p>
        </w:tc>
        <w:tc>
          <w:tcPr>
            <w:tcW w:w="46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44</w:t>
            </w:r>
          </w:p>
        </w:tc>
        <w:tc>
          <w:tcPr>
            <w:tcW w:w="38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69</w:t>
            </w:r>
          </w:p>
        </w:tc>
        <w:tc>
          <w:tcPr>
            <w:tcW w:w="46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47</w:t>
            </w:r>
          </w:p>
        </w:tc>
        <w:tc>
          <w:tcPr>
            <w:tcW w:w="46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53</w:t>
            </w:r>
          </w:p>
        </w:tc>
        <w:tc>
          <w:tcPr>
            <w:tcW w:w="46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53</w:t>
            </w:r>
          </w:p>
        </w:tc>
        <w:tc>
          <w:tcPr>
            <w:tcW w:w="38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49</w:t>
            </w:r>
          </w:p>
        </w:tc>
        <w:tc>
          <w:tcPr>
            <w:tcW w:w="46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57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76</w:t>
            </w:r>
          </w:p>
        </w:tc>
      </w:tr>
      <w:tr w:rsidR="00584784" w:rsidRPr="005627A5" w:rsidTr="00003BC0">
        <w:trPr>
          <w:trHeight w:val="62"/>
        </w:trPr>
        <w:tc>
          <w:tcPr>
            <w:tcW w:w="6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584784" w:rsidRPr="005627A5" w:rsidRDefault="00584784" w:rsidP="00003BC0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  <w:t>Sex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f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m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f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m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f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m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m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m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m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f</w:t>
            </w:r>
          </w:p>
        </w:tc>
      </w:tr>
      <w:tr w:rsidR="00584784" w:rsidRPr="005627A5" w:rsidTr="00003BC0">
        <w:trPr>
          <w:trHeight w:val="62"/>
        </w:trPr>
        <w:tc>
          <w:tcPr>
            <w:tcW w:w="6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4784" w:rsidRPr="005627A5" w:rsidRDefault="00584784" w:rsidP="00003BC0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  <w:t>Primary colon site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right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right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left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right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left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left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right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left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left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n.a</w:t>
            </w:r>
            <w:proofErr w:type="spellEnd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.</w:t>
            </w:r>
          </w:p>
        </w:tc>
      </w:tr>
      <w:tr w:rsidR="00584784" w:rsidRPr="005627A5" w:rsidTr="00003BC0">
        <w:trPr>
          <w:trHeight w:val="62"/>
        </w:trPr>
        <w:tc>
          <w:tcPr>
            <w:tcW w:w="6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584784" w:rsidRPr="005627A5" w:rsidRDefault="00584784" w:rsidP="00003BC0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  <w:t>Pathology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mucAC</w:t>
            </w:r>
            <w:proofErr w:type="spell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AC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mucAC</w:t>
            </w:r>
            <w:proofErr w:type="spell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mucAC</w:t>
            </w:r>
            <w:proofErr w:type="spellEnd"/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AC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AC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AC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AC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AC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AC</w:t>
            </w:r>
          </w:p>
        </w:tc>
      </w:tr>
      <w:tr w:rsidR="00584784" w:rsidRPr="005627A5" w:rsidTr="00003BC0">
        <w:trPr>
          <w:trHeight w:val="62"/>
        </w:trPr>
        <w:tc>
          <w:tcPr>
            <w:tcW w:w="6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4784" w:rsidRPr="005627A5" w:rsidRDefault="00584784" w:rsidP="00003BC0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  <w:t>Differentiation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G2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G3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G2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G2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G2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G3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G2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G3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G3</w:t>
            </w:r>
          </w:p>
        </w:tc>
      </w:tr>
      <w:tr w:rsidR="00584784" w:rsidRPr="005627A5" w:rsidTr="00003BC0">
        <w:trPr>
          <w:trHeight w:val="84"/>
        </w:trPr>
        <w:tc>
          <w:tcPr>
            <w:tcW w:w="6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584784" w:rsidRPr="005627A5" w:rsidRDefault="00584784" w:rsidP="00003BC0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  <w:t>UICC stage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4b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4b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4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3b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4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2a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n.a</w:t>
            </w:r>
            <w:proofErr w:type="spellEnd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.</w:t>
            </w:r>
          </w:p>
        </w:tc>
      </w:tr>
      <w:tr w:rsidR="00584784" w:rsidRPr="005627A5" w:rsidTr="00003BC0">
        <w:trPr>
          <w:trHeight w:val="100"/>
        </w:trPr>
        <w:tc>
          <w:tcPr>
            <w:tcW w:w="6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4784" w:rsidRPr="005627A5" w:rsidRDefault="00584784" w:rsidP="00003BC0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8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  <w:t>T/N/M stage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4a/2a/1b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4b/2b/1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2/2b/1a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2/0/1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4a/1c/1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4a/1a/0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4b/2b/1b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3/0/0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4/2b/0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3/2b/0</w:t>
            </w:r>
          </w:p>
        </w:tc>
      </w:tr>
      <w:tr w:rsidR="00584784" w:rsidRPr="005627A5" w:rsidTr="00003BC0">
        <w:trPr>
          <w:trHeight w:val="403"/>
        </w:trPr>
        <w:tc>
          <w:tcPr>
            <w:tcW w:w="6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584784" w:rsidRPr="005627A5" w:rsidRDefault="00584784" w:rsidP="00003BC0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  <w:t>Chemotherapy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 xml:space="preserve">FOLFOXIRI </w:t>
            </w: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bevac</w:t>
            </w:r>
            <w:proofErr w:type="spell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 xml:space="preserve">FOLFOX </w:t>
            </w: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pani</w:t>
            </w:r>
            <w:proofErr w:type="spellEnd"/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FOLFOXIRI cape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 xml:space="preserve">FOLFOX </w:t>
            </w: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bevac</w:t>
            </w:r>
            <w:proofErr w:type="spellEnd"/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 xml:space="preserve">FOLFOX </w:t>
            </w: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bevac</w:t>
            </w:r>
            <w:proofErr w:type="spellEnd"/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 xml:space="preserve">FOLFOXIRI </w:t>
            </w: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pani</w:t>
            </w:r>
            <w:proofErr w:type="spellEnd"/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FOLFOX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FOLFIRI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 xml:space="preserve">FOLFOXIRI </w:t>
            </w: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bevac</w:t>
            </w:r>
            <w:proofErr w:type="spellEnd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FOLFOX</w:t>
            </w:r>
          </w:p>
        </w:tc>
      </w:tr>
      <w:tr w:rsidR="00584784" w:rsidRPr="005627A5" w:rsidTr="00003BC0">
        <w:trPr>
          <w:trHeight w:val="62"/>
        </w:trPr>
        <w:tc>
          <w:tcPr>
            <w:tcW w:w="6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4784" w:rsidRPr="005627A5" w:rsidRDefault="00584784" w:rsidP="00003BC0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  <w:t>Ki-67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n.a</w:t>
            </w:r>
            <w:proofErr w:type="spellEnd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.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80 %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n.a</w:t>
            </w:r>
            <w:proofErr w:type="spellEnd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.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60 %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n.a</w:t>
            </w:r>
            <w:proofErr w:type="spellEnd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40 %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70 %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60 %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60 %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90 %</w:t>
            </w:r>
          </w:p>
        </w:tc>
      </w:tr>
      <w:tr w:rsidR="00584784" w:rsidRPr="005627A5" w:rsidTr="00003BC0">
        <w:trPr>
          <w:trHeight w:val="62"/>
        </w:trPr>
        <w:tc>
          <w:tcPr>
            <w:tcW w:w="6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584784" w:rsidRPr="005627A5" w:rsidRDefault="00584784" w:rsidP="00003BC0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  <w:t>MSS/MSI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MSS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MSS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MSS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MSS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MSS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MSS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MSS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MSS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MSS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MSS</w:t>
            </w:r>
          </w:p>
        </w:tc>
      </w:tr>
      <w:tr w:rsidR="00584784" w:rsidRPr="005627A5" w:rsidTr="00003BC0">
        <w:trPr>
          <w:trHeight w:val="62"/>
        </w:trPr>
        <w:tc>
          <w:tcPr>
            <w:tcW w:w="6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4784" w:rsidRPr="005627A5" w:rsidRDefault="00584784" w:rsidP="00003BC0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  <w:t>KRAS status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proofErr w:type="spellStart"/>
            <w:proofErr w:type="gram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mut</w:t>
            </w:r>
            <w:proofErr w:type="spellEnd"/>
            <w:proofErr w:type="gramEnd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.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w.t.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mut</w:t>
            </w:r>
            <w:proofErr w:type="spell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mut</w:t>
            </w:r>
            <w:proofErr w:type="spellEnd"/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n.a</w:t>
            </w:r>
            <w:proofErr w:type="spellEnd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w.t.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mut</w:t>
            </w:r>
            <w:proofErr w:type="spell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mut</w:t>
            </w:r>
            <w:proofErr w:type="spellEnd"/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w.t.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mut</w:t>
            </w:r>
            <w:proofErr w:type="spellEnd"/>
          </w:p>
        </w:tc>
      </w:tr>
      <w:tr w:rsidR="00584784" w:rsidRPr="005627A5" w:rsidTr="00003BC0">
        <w:trPr>
          <w:trHeight w:val="151"/>
        </w:trPr>
        <w:tc>
          <w:tcPr>
            <w:tcW w:w="6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584784" w:rsidRPr="005627A5" w:rsidRDefault="00584784" w:rsidP="00003BC0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  <w:t>Metastasis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syn</w:t>
            </w:r>
            <w:proofErr w:type="spell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syn</w:t>
            </w:r>
            <w:proofErr w:type="spellEnd"/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syn</w:t>
            </w:r>
            <w:proofErr w:type="spell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syn</w:t>
            </w:r>
            <w:proofErr w:type="spellEnd"/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syn</w:t>
            </w:r>
            <w:proofErr w:type="spellEnd"/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meta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syn</w:t>
            </w:r>
            <w:proofErr w:type="spell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meta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meta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meta</w:t>
            </w:r>
          </w:p>
        </w:tc>
      </w:tr>
      <w:tr w:rsidR="00584784" w:rsidRPr="005627A5" w:rsidTr="00003BC0">
        <w:trPr>
          <w:trHeight w:val="128"/>
        </w:trPr>
        <w:tc>
          <w:tcPr>
            <w:tcW w:w="6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4784" w:rsidRPr="005627A5" w:rsidRDefault="00584784" w:rsidP="00003BC0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  <w:t>PCI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15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9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16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39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13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14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21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20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4</w:t>
            </w:r>
          </w:p>
        </w:tc>
      </w:tr>
      <w:tr w:rsidR="00584784" w:rsidRPr="005627A5" w:rsidTr="00003BC0">
        <w:trPr>
          <w:trHeight w:val="104"/>
        </w:trPr>
        <w:tc>
          <w:tcPr>
            <w:tcW w:w="6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584784" w:rsidRPr="005627A5" w:rsidRDefault="00584784" w:rsidP="00003BC0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  <w:t>Metastasis site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per / om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per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per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per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per / om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om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per / om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per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per / om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per</w:t>
            </w:r>
          </w:p>
        </w:tc>
      </w:tr>
      <w:tr w:rsidR="00584784" w:rsidRPr="005627A5" w:rsidTr="00003BC0">
        <w:trPr>
          <w:trHeight w:val="64"/>
        </w:trPr>
        <w:tc>
          <w:tcPr>
            <w:tcW w:w="6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4784" w:rsidRPr="005627A5" w:rsidRDefault="00584784" w:rsidP="00003BC0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  <w:t>KRAS mutation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G13D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A146T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G12D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G12C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G12D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Q61K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G12D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G12S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none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G12A</w:t>
            </w:r>
          </w:p>
        </w:tc>
      </w:tr>
      <w:tr w:rsidR="00584784" w:rsidRPr="005627A5" w:rsidTr="00003BC0">
        <w:trPr>
          <w:trHeight w:val="34"/>
        </w:trPr>
        <w:tc>
          <w:tcPr>
            <w:tcW w:w="65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584784" w:rsidRPr="005627A5" w:rsidRDefault="00584784" w:rsidP="00003BC0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6"/>
                <w:lang w:val="en-US"/>
              </w:rPr>
              <w:t>CMS class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CMS4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CMS4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CMS4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CMS4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CMS4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CMS4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CMS4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CMS2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CMS4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584784" w:rsidRPr="005627A5" w:rsidRDefault="00584784" w:rsidP="00003BC0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6"/>
                <w:lang w:val="en-US"/>
              </w:rPr>
              <w:t>CMS4</w:t>
            </w:r>
          </w:p>
        </w:tc>
      </w:tr>
    </w:tbl>
    <w:p w:rsidR="00584784" w:rsidRPr="005627A5" w:rsidRDefault="00584784" w:rsidP="00514FC2">
      <w:pPr>
        <w:spacing w:after="240"/>
        <w:jc w:val="both"/>
        <w:rPr>
          <w:rFonts w:ascii="Calibri" w:eastAsia="MS Mincho" w:hAnsi="Calibri" w:cs="Calibri"/>
          <w:b/>
          <w:sz w:val="18"/>
          <w:szCs w:val="18"/>
          <w:lang w:val="en-US"/>
        </w:rPr>
      </w:pPr>
      <w:r w:rsidRPr="005627A5">
        <w:rPr>
          <w:rFonts w:ascii="Calibri" w:eastAsia="MS Mincho" w:hAnsi="Calibri" w:cs="Calibri"/>
          <w:b/>
          <w:sz w:val="18"/>
          <w:szCs w:val="18"/>
          <w:lang w:val="en-US"/>
        </w:rPr>
        <w:fldChar w:fldCharType="begin"/>
      </w:r>
      <w:r w:rsidRPr="005627A5">
        <w:rPr>
          <w:rFonts w:ascii="Calibri" w:eastAsia="MS Mincho" w:hAnsi="Calibri" w:cs="Calibri"/>
          <w:b/>
          <w:sz w:val="18"/>
          <w:szCs w:val="18"/>
          <w:lang w:val="en-US"/>
        </w:rPr>
        <w:instrText xml:space="preserve"> LINK Excel.Sheet.12 "D:\\Publikationen\\pmCRC Molecula Cancer 2021\\Tables 1.xlsx" Tabelle1!Z3S2:Z19S16 \a \f 4 \h  \* MERGEFORMAT </w:instrText>
      </w:r>
      <w:r w:rsidRPr="005627A5">
        <w:rPr>
          <w:rFonts w:ascii="Calibri" w:eastAsia="MS Mincho" w:hAnsi="Calibri" w:cs="Calibri"/>
          <w:b/>
          <w:sz w:val="18"/>
          <w:szCs w:val="18"/>
          <w:lang w:val="en-US"/>
        </w:rPr>
        <w:fldChar w:fldCharType="end"/>
      </w:r>
      <w:proofErr w:type="spellStart"/>
      <w:r w:rsidRPr="005627A5">
        <w:rPr>
          <w:rFonts w:ascii="Calibri" w:eastAsia="MS Mincho" w:hAnsi="Calibri" w:cs="Calibri"/>
          <w:b/>
          <w:sz w:val="18"/>
          <w:szCs w:val="18"/>
          <w:lang w:val="en-US"/>
        </w:rPr>
        <w:t>f,m</w:t>
      </w:r>
      <w:proofErr w:type="spellEnd"/>
      <w:r w:rsidRPr="005627A5">
        <w:rPr>
          <w:rFonts w:ascii="Calibri" w:eastAsia="MS Mincho" w:hAnsi="Calibri" w:cs="Calibri"/>
          <w:sz w:val="18"/>
          <w:szCs w:val="18"/>
          <w:lang w:val="en-US"/>
        </w:rPr>
        <w:t xml:space="preserve"> – female, male; </w:t>
      </w:r>
      <w:r w:rsidRPr="005627A5">
        <w:rPr>
          <w:rFonts w:ascii="Calibri" w:eastAsia="MS Mincho" w:hAnsi="Calibri" w:cs="Calibri"/>
          <w:b/>
          <w:sz w:val="18"/>
          <w:szCs w:val="18"/>
          <w:lang w:val="en-US"/>
        </w:rPr>
        <w:t>(</w:t>
      </w:r>
      <w:proofErr w:type="spellStart"/>
      <w:r w:rsidRPr="005627A5">
        <w:rPr>
          <w:rFonts w:ascii="Calibri" w:eastAsia="MS Mincho" w:hAnsi="Calibri" w:cs="Calibri"/>
          <w:b/>
          <w:sz w:val="18"/>
          <w:szCs w:val="18"/>
          <w:lang w:val="en-US"/>
        </w:rPr>
        <w:t>muc</w:t>
      </w:r>
      <w:proofErr w:type="spellEnd"/>
      <w:r w:rsidRPr="005627A5">
        <w:rPr>
          <w:rFonts w:ascii="Calibri" w:eastAsia="MS Mincho" w:hAnsi="Calibri" w:cs="Calibri"/>
          <w:b/>
          <w:sz w:val="18"/>
          <w:szCs w:val="18"/>
          <w:lang w:val="en-US"/>
        </w:rPr>
        <w:t>)AC</w:t>
      </w:r>
      <w:r w:rsidRPr="005627A5">
        <w:rPr>
          <w:rFonts w:ascii="Calibri" w:eastAsia="MS Mincho" w:hAnsi="Calibri" w:cs="Calibri"/>
          <w:sz w:val="18"/>
          <w:szCs w:val="18"/>
          <w:lang w:val="en-US"/>
        </w:rPr>
        <w:t xml:space="preserve"> – (mucinous) adenocarcinoma; </w:t>
      </w:r>
      <w:proofErr w:type="spellStart"/>
      <w:r w:rsidRPr="005627A5">
        <w:rPr>
          <w:rFonts w:ascii="Calibri" w:eastAsia="MS Mincho" w:hAnsi="Calibri" w:cs="Calibri"/>
          <w:b/>
          <w:sz w:val="18"/>
          <w:szCs w:val="18"/>
          <w:lang w:val="en-US"/>
        </w:rPr>
        <w:t>bevac</w:t>
      </w:r>
      <w:proofErr w:type="spellEnd"/>
      <w:r w:rsidRPr="005627A5">
        <w:rPr>
          <w:rFonts w:ascii="Calibri" w:eastAsia="MS Mincho" w:hAnsi="Calibri" w:cs="Calibri"/>
          <w:sz w:val="18"/>
          <w:szCs w:val="18"/>
          <w:lang w:val="en-US"/>
        </w:rPr>
        <w:t xml:space="preserve"> – bevacizumab; </w:t>
      </w:r>
      <w:proofErr w:type="spellStart"/>
      <w:r w:rsidRPr="005627A5">
        <w:rPr>
          <w:rFonts w:ascii="Calibri" w:eastAsia="MS Mincho" w:hAnsi="Calibri" w:cs="Calibri"/>
          <w:b/>
          <w:sz w:val="18"/>
          <w:szCs w:val="18"/>
          <w:lang w:val="en-US"/>
        </w:rPr>
        <w:t>pani</w:t>
      </w:r>
      <w:proofErr w:type="spellEnd"/>
      <w:r w:rsidRPr="005627A5">
        <w:rPr>
          <w:rFonts w:ascii="Calibri" w:eastAsia="MS Mincho" w:hAnsi="Calibri" w:cs="Calibri"/>
          <w:sz w:val="18"/>
          <w:szCs w:val="18"/>
          <w:lang w:val="en-US"/>
        </w:rPr>
        <w:t xml:space="preserve"> – </w:t>
      </w:r>
      <w:proofErr w:type="spellStart"/>
      <w:r w:rsidRPr="005627A5">
        <w:rPr>
          <w:rFonts w:ascii="Calibri" w:eastAsia="MS Mincho" w:hAnsi="Calibri" w:cs="Calibri"/>
          <w:sz w:val="18"/>
          <w:szCs w:val="18"/>
          <w:lang w:val="en-US"/>
        </w:rPr>
        <w:t>panitumumab</w:t>
      </w:r>
      <w:proofErr w:type="spellEnd"/>
      <w:r w:rsidRPr="005627A5">
        <w:rPr>
          <w:rFonts w:ascii="Calibri" w:eastAsia="MS Mincho" w:hAnsi="Calibri" w:cs="Calibri"/>
          <w:sz w:val="18"/>
          <w:szCs w:val="18"/>
          <w:lang w:val="en-US"/>
        </w:rPr>
        <w:t xml:space="preserve">; </w:t>
      </w:r>
      <w:r w:rsidRPr="005627A5">
        <w:rPr>
          <w:rFonts w:ascii="Calibri" w:eastAsia="MS Mincho" w:hAnsi="Calibri" w:cs="Calibri"/>
          <w:b/>
          <w:sz w:val="18"/>
          <w:szCs w:val="18"/>
          <w:lang w:val="en-US"/>
        </w:rPr>
        <w:t>cape</w:t>
      </w:r>
      <w:r w:rsidRPr="005627A5">
        <w:rPr>
          <w:rFonts w:ascii="Calibri" w:eastAsia="MS Mincho" w:hAnsi="Calibri" w:cs="Calibri"/>
          <w:sz w:val="18"/>
          <w:szCs w:val="18"/>
          <w:lang w:val="en-US"/>
        </w:rPr>
        <w:t xml:space="preserve"> – </w:t>
      </w:r>
      <w:proofErr w:type="spellStart"/>
      <w:proofErr w:type="gramStart"/>
      <w:r w:rsidRPr="005627A5">
        <w:rPr>
          <w:rFonts w:ascii="Calibri" w:eastAsia="MS Mincho" w:hAnsi="Calibri" w:cs="Calibri"/>
          <w:sz w:val="18"/>
          <w:szCs w:val="18"/>
          <w:lang w:val="en-US"/>
        </w:rPr>
        <w:t>capecitabine</w:t>
      </w:r>
      <w:proofErr w:type="spellEnd"/>
      <w:proofErr w:type="gramEnd"/>
      <w:r w:rsidRPr="005627A5">
        <w:rPr>
          <w:rFonts w:ascii="Calibri" w:eastAsia="MS Mincho" w:hAnsi="Calibri" w:cs="Calibri"/>
          <w:sz w:val="18"/>
          <w:szCs w:val="18"/>
          <w:lang w:val="en-US"/>
        </w:rPr>
        <w:t xml:space="preserve">; </w:t>
      </w:r>
      <w:r w:rsidRPr="005627A5">
        <w:rPr>
          <w:rFonts w:ascii="Calibri" w:eastAsia="MS Mincho" w:hAnsi="Calibri" w:cs="Calibri"/>
          <w:b/>
          <w:sz w:val="18"/>
          <w:szCs w:val="18"/>
          <w:lang w:val="en-US"/>
        </w:rPr>
        <w:t>w.t.</w:t>
      </w:r>
      <w:r w:rsidRPr="005627A5">
        <w:rPr>
          <w:rFonts w:ascii="Calibri" w:eastAsia="MS Mincho" w:hAnsi="Calibri" w:cs="Calibri"/>
          <w:sz w:val="18"/>
          <w:szCs w:val="18"/>
          <w:lang w:val="en-US"/>
        </w:rPr>
        <w:t xml:space="preserve"> – wild type; </w:t>
      </w:r>
      <w:proofErr w:type="spellStart"/>
      <w:r w:rsidRPr="005627A5">
        <w:rPr>
          <w:rFonts w:ascii="Calibri" w:eastAsia="MS Mincho" w:hAnsi="Calibri" w:cs="Calibri"/>
          <w:b/>
          <w:sz w:val="18"/>
          <w:szCs w:val="18"/>
          <w:lang w:val="en-US"/>
        </w:rPr>
        <w:t>syn</w:t>
      </w:r>
      <w:proofErr w:type="spellEnd"/>
      <w:r w:rsidRPr="005627A5">
        <w:rPr>
          <w:rFonts w:ascii="Calibri" w:eastAsia="MS Mincho" w:hAnsi="Calibri" w:cs="Calibri"/>
          <w:b/>
          <w:sz w:val="18"/>
          <w:szCs w:val="18"/>
          <w:lang w:val="en-US"/>
        </w:rPr>
        <w:t xml:space="preserve">, meta </w:t>
      </w:r>
      <w:r w:rsidRPr="005627A5">
        <w:rPr>
          <w:rFonts w:ascii="Calibri" w:eastAsia="MS Mincho" w:hAnsi="Calibri" w:cs="Calibri"/>
          <w:sz w:val="18"/>
          <w:szCs w:val="18"/>
          <w:lang w:val="en-US"/>
        </w:rPr>
        <w:t xml:space="preserve">– synchronous, metachronous; </w:t>
      </w:r>
      <w:r w:rsidRPr="005627A5">
        <w:rPr>
          <w:rFonts w:ascii="Calibri" w:eastAsia="MS Mincho" w:hAnsi="Calibri" w:cs="Calibri"/>
          <w:b/>
          <w:sz w:val="18"/>
          <w:szCs w:val="18"/>
          <w:lang w:val="en-US"/>
        </w:rPr>
        <w:t>PCI</w:t>
      </w:r>
      <w:r w:rsidRPr="005627A5">
        <w:rPr>
          <w:rFonts w:ascii="Calibri" w:eastAsia="MS Mincho" w:hAnsi="Calibri" w:cs="Calibri"/>
          <w:sz w:val="18"/>
          <w:szCs w:val="18"/>
          <w:lang w:val="en-US"/>
        </w:rPr>
        <w:t xml:space="preserve"> – peritoneal cancer index; </w:t>
      </w:r>
      <w:r w:rsidRPr="005627A5">
        <w:rPr>
          <w:rFonts w:ascii="Calibri" w:eastAsia="MS Mincho" w:hAnsi="Calibri" w:cs="Calibri"/>
          <w:b/>
          <w:sz w:val="18"/>
          <w:szCs w:val="18"/>
          <w:lang w:val="en-US"/>
        </w:rPr>
        <w:t>per, om</w:t>
      </w:r>
      <w:r w:rsidRPr="005627A5">
        <w:rPr>
          <w:rFonts w:ascii="Calibri" w:eastAsia="MS Mincho" w:hAnsi="Calibri" w:cs="Calibri"/>
          <w:sz w:val="18"/>
          <w:szCs w:val="18"/>
          <w:lang w:val="en-US"/>
        </w:rPr>
        <w:t xml:space="preserve"> – peritoneum, omentum; </w:t>
      </w:r>
      <w:r w:rsidRPr="005627A5">
        <w:rPr>
          <w:rFonts w:ascii="Calibri" w:eastAsia="MS Mincho" w:hAnsi="Calibri" w:cs="Calibri"/>
          <w:b/>
          <w:sz w:val="18"/>
          <w:szCs w:val="18"/>
          <w:lang w:val="en-US"/>
        </w:rPr>
        <w:t>CMS</w:t>
      </w:r>
      <w:r w:rsidRPr="005627A5">
        <w:rPr>
          <w:rFonts w:ascii="Calibri" w:eastAsia="MS Mincho" w:hAnsi="Calibri" w:cs="Calibri"/>
          <w:sz w:val="18"/>
          <w:szCs w:val="18"/>
          <w:lang w:val="en-US"/>
        </w:rPr>
        <w:t xml:space="preserve"> – consensus molecular subtype</w:t>
      </w:r>
    </w:p>
    <w:p w:rsidR="00BA69C8" w:rsidRPr="005627A5" w:rsidRDefault="00BA69C8" w:rsidP="00BA69C8">
      <w:pPr>
        <w:spacing w:line="360" w:lineRule="auto"/>
        <w:jc w:val="both"/>
        <w:rPr>
          <w:rFonts w:cstheme="minorHAnsi"/>
          <w:b/>
          <w:sz w:val="22"/>
          <w:lang w:val="en-US"/>
        </w:rPr>
      </w:pPr>
      <w:r w:rsidRPr="005627A5">
        <w:rPr>
          <w:rFonts w:cstheme="minorHAnsi"/>
          <w:b/>
          <w:sz w:val="22"/>
          <w:lang w:val="en-US"/>
        </w:rPr>
        <w:t>Table S</w:t>
      </w:r>
      <w:r w:rsidR="00584784" w:rsidRPr="005627A5">
        <w:rPr>
          <w:rFonts w:cstheme="minorHAnsi"/>
          <w:b/>
          <w:sz w:val="22"/>
          <w:lang w:val="en-US"/>
        </w:rPr>
        <w:t>2</w:t>
      </w:r>
      <w:r w:rsidRPr="005627A5">
        <w:rPr>
          <w:rFonts w:cstheme="minorHAnsi"/>
          <w:b/>
          <w:sz w:val="22"/>
          <w:lang w:val="en-US"/>
        </w:rPr>
        <w:t>:</w:t>
      </w:r>
      <w:r w:rsidR="008C5039" w:rsidRPr="005627A5">
        <w:rPr>
          <w:rFonts w:cstheme="minorHAnsi"/>
          <w:b/>
          <w:sz w:val="22"/>
          <w:lang w:val="en-US"/>
        </w:rPr>
        <w:t xml:space="preserve"> </w:t>
      </w:r>
      <w:r w:rsidRPr="005627A5">
        <w:rPr>
          <w:rFonts w:cstheme="minorHAnsi"/>
          <w:b/>
          <w:sz w:val="22"/>
          <w:lang w:val="en-US"/>
        </w:rPr>
        <w:t xml:space="preserve">Compound concentrations </w:t>
      </w:r>
      <w:r w:rsidR="00AA2B59" w:rsidRPr="005627A5">
        <w:rPr>
          <w:rFonts w:cstheme="minorHAnsi"/>
          <w:b/>
          <w:sz w:val="22"/>
          <w:lang w:val="en-US"/>
        </w:rPr>
        <w:t xml:space="preserve">and application </w:t>
      </w:r>
      <w:r w:rsidRPr="005627A5">
        <w:rPr>
          <w:rFonts w:cstheme="minorHAnsi"/>
          <w:b/>
          <w:sz w:val="22"/>
          <w:lang w:val="en-US"/>
        </w:rPr>
        <w:t xml:space="preserve">for </w:t>
      </w:r>
      <w:r w:rsidR="00AA2B59" w:rsidRPr="005627A5">
        <w:rPr>
          <w:rFonts w:cstheme="minorHAnsi"/>
          <w:b/>
          <w:sz w:val="22"/>
          <w:lang w:val="en-US"/>
        </w:rPr>
        <w:t>preclinical</w:t>
      </w:r>
      <w:r w:rsidRPr="005627A5">
        <w:rPr>
          <w:rFonts w:cstheme="minorHAnsi"/>
          <w:b/>
          <w:sz w:val="22"/>
          <w:lang w:val="en-US"/>
        </w:rPr>
        <w:t xml:space="preserve"> treatment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5"/>
        <w:gridCol w:w="1213"/>
        <w:gridCol w:w="1024"/>
        <w:gridCol w:w="882"/>
        <w:gridCol w:w="1206"/>
        <w:gridCol w:w="933"/>
        <w:gridCol w:w="771"/>
        <w:gridCol w:w="922"/>
        <w:gridCol w:w="1020"/>
      </w:tblGrid>
      <w:tr w:rsidR="00514FC2" w:rsidRPr="005627A5" w:rsidTr="00003BC0">
        <w:trPr>
          <w:trHeight w:val="93"/>
        </w:trPr>
        <w:tc>
          <w:tcPr>
            <w:tcW w:w="1328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Treatment</w:t>
            </w:r>
          </w:p>
        </w:tc>
        <w:tc>
          <w:tcPr>
            <w:tcW w:w="169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PDX</w:t>
            </w:r>
          </w:p>
        </w:tc>
        <w:tc>
          <w:tcPr>
            <w:tcW w:w="1981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PD3D</w:t>
            </w:r>
          </w:p>
        </w:tc>
      </w:tr>
      <w:tr w:rsidR="00514FC2" w:rsidRPr="005627A5" w:rsidTr="00003BC0">
        <w:trPr>
          <w:trHeight w:val="43"/>
        </w:trPr>
        <w:tc>
          <w:tcPr>
            <w:tcW w:w="67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Compound</w:t>
            </w:r>
          </w:p>
        </w:tc>
        <w:tc>
          <w:tcPr>
            <w:tcW w:w="6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Target</w:t>
            </w:r>
          </w:p>
        </w:tc>
        <w:tc>
          <w:tcPr>
            <w:tcW w:w="55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b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12"/>
                <w:szCs w:val="16"/>
                <w:lang w:val="en-US"/>
              </w:rPr>
              <w:t>dose [mg/kg]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b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12"/>
                <w:szCs w:val="16"/>
                <w:lang w:val="en-US"/>
              </w:rPr>
              <w:t>application</w:t>
            </w:r>
          </w:p>
        </w:tc>
        <w:tc>
          <w:tcPr>
            <w:tcW w:w="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b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12"/>
                <w:szCs w:val="16"/>
                <w:lang w:val="en-US"/>
              </w:rPr>
              <w:t>sequence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b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color w:val="000000"/>
                <w:sz w:val="12"/>
                <w:szCs w:val="16"/>
                <w:lang w:val="en-US"/>
              </w:rPr>
              <w:t>C</w:t>
            </w:r>
            <w:r w:rsidRPr="005627A5">
              <w:rPr>
                <w:rFonts w:eastAsia="Times New Roman" w:cstheme="minorHAnsi"/>
                <w:b/>
                <w:color w:val="000000"/>
                <w:sz w:val="12"/>
                <w:szCs w:val="16"/>
                <w:vertAlign w:val="subscript"/>
                <w:lang w:val="en-US"/>
              </w:rPr>
              <w:t>max</w:t>
            </w:r>
            <w:proofErr w:type="spellEnd"/>
            <w:r w:rsidRPr="005627A5">
              <w:rPr>
                <w:rFonts w:eastAsia="Times New Roman" w:cstheme="minorHAnsi"/>
                <w:b/>
                <w:color w:val="000000"/>
                <w:sz w:val="12"/>
                <w:szCs w:val="16"/>
                <w:lang w:val="en-US"/>
              </w:rPr>
              <w:t>*5 [</w:t>
            </w:r>
            <w:proofErr w:type="spellStart"/>
            <w:r w:rsidRPr="005627A5">
              <w:rPr>
                <w:rFonts w:eastAsia="Times New Roman" w:cstheme="minorHAnsi"/>
                <w:b/>
                <w:color w:val="000000"/>
                <w:sz w:val="12"/>
                <w:szCs w:val="16"/>
                <w:lang w:val="en-US"/>
              </w:rPr>
              <w:t>μM</w:t>
            </w:r>
            <w:proofErr w:type="spellEnd"/>
            <w:r w:rsidRPr="005627A5">
              <w:rPr>
                <w:rFonts w:eastAsia="Times New Roman" w:cstheme="minorHAnsi"/>
                <w:b/>
                <w:color w:val="000000"/>
                <w:sz w:val="12"/>
                <w:szCs w:val="16"/>
                <w:lang w:val="en-US"/>
              </w:rPr>
              <w:t>]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b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color w:val="000000"/>
                <w:sz w:val="12"/>
                <w:szCs w:val="16"/>
                <w:lang w:val="en-US"/>
              </w:rPr>
              <w:t>C</w:t>
            </w:r>
            <w:r w:rsidRPr="005627A5">
              <w:rPr>
                <w:rFonts w:eastAsia="Times New Roman" w:cstheme="minorHAnsi"/>
                <w:b/>
                <w:color w:val="000000"/>
                <w:sz w:val="12"/>
                <w:szCs w:val="16"/>
                <w:vertAlign w:val="subscript"/>
                <w:lang w:val="en-US"/>
              </w:rPr>
              <w:t>max</w:t>
            </w:r>
            <w:proofErr w:type="spellEnd"/>
            <w:r w:rsidRPr="005627A5">
              <w:rPr>
                <w:rFonts w:eastAsia="Times New Roman" w:cstheme="minorHAnsi"/>
                <w:b/>
                <w:color w:val="000000"/>
                <w:sz w:val="12"/>
                <w:szCs w:val="16"/>
                <w:lang w:val="en-US"/>
              </w:rPr>
              <w:t xml:space="preserve"> [</w:t>
            </w:r>
            <w:proofErr w:type="spellStart"/>
            <w:r w:rsidRPr="005627A5">
              <w:rPr>
                <w:rFonts w:eastAsia="Times New Roman" w:cstheme="minorHAnsi"/>
                <w:b/>
                <w:color w:val="000000"/>
                <w:sz w:val="12"/>
                <w:szCs w:val="16"/>
                <w:lang w:val="en-US"/>
              </w:rPr>
              <w:t>μM</w:t>
            </w:r>
            <w:proofErr w:type="spellEnd"/>
            <w:r w:rsidRPr="005627A5">
              <w:rPr>
                <w:rFonts w:eastAsia="Times New Roman" w:cstheme="minorHAnsi"/>
                <w:b/>
                <w:color w:val="000000"/>
                <w:sz w:val="12"/>
                <w:szCs w:val="16"/>
                <w:lang w:val="en-US"/>
              </w:rPr>
              <w:t>]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b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color w:val="000000"/>
                <w:sz w:val="12"/>
                <w:szCs w:val="16"/>
                <w:lang w:val="en-US"/>
              </w:rPr>
              <w:t>C</w:t>
            </w:r>
            <w:r w:rsidRPr="005627A5">
              <w:rPr>
                <w:rFonts w:eastAsia="Times New Roman" w:cstheme="minorHAnsi"/>
                <w:b/>
                <w:color w:val="000000"/>
                <w:sz w:val="12"/>
                <w:szCs w:val="16"/>
                <w:vertAlign w:val="subscript"/>
                <w:lang w:val="en-US"/>
              </w:rPr>
              <w:t>max</w:t>
            </w:r>
            <w:proofErr w:type="spellEnd"/>
            <w:r w:rsidRPr="005627A5">
              <w:rPr>
                <w:rFonts w:eastAsia="Times New Roman" w:cstheme="minorHAnsi"/>
                <w:b/>
                <w:color w:val="000000"/>
                <w:sz w:val="12"/>
                <w:szCs w:val="16"/>
                <w:lang w:val="en-US"/>
              </w:rPr>
              <w:t>/5 [</w:t>
            </w:r>
            <w:proofErr w:type="spellStart"/>
            <w:r w:rsidRPr="005627A5">
              <w:rPr>
                <w:rFonts w:eastAsia="Times New Roman" w:cstheme="minorHAnsi"/>
                <w:b/>
                <w:color w:val="000000"/>
                <w:sz w:val="12"/>
                <w:szCs w:val="16"/>
                <w:lang w:val="en-US"/>
              </w:rPr>
              <w:t>μM</w:t>
            </w:r>
            <w:proofErr w:type="spellEnd"/>
            <w:r w:rsidRPr="005627A5">
              <w:rPr>
                <w:rFonts w:eastAsia="Times New Roman" w:cstheme="minorHAnsi"/>
                <w:b/>
                <w:color w:val="000000"/>
                <w:sz w:val="12"/>
                <w:szCs w:val="16"/>
                <w:lang w:val="en-US"/>
              </w:rPr>
              <w:t>]</w:t>
            </w:r>
          </w:p>
        </w:tc>
        <w:tc>
          <w:tcPr>
            <w:tcW w:w="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b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color w:val="000000"/>
                <w:sz w:val="12"/>
                <w:szCs w:val="16"/>
                <w:lang w:val="en-US"/>
              </w:rPr>
              <w:t>C</w:t>
            </w:r>
            <w:r w:rsidRPr="005627A5">
              <w:rPr>
                <w:rFonts w:eastAsia="Times New Roman" w:cstheme="minorHAnsi"/>
                <w:b/>
                <w:color w:val="000000"/>
                <w:sz w:val="12"/>
                <w:szCs w:val="16"/>
                <w:vertAlign w:val="subscript"/>
                <w:lang w:val="en-US"/>
              </w:rPr>
              <w:t>max</w:t>
            </w:r>
            <w:proofErr w:type="spellEnd"/>
            <w:r w:rsidRPr="005627A5">
              <w:rPr>
                <w:rFonts w:eastAsia="Times New Roman" w:cstheme="minorHAnsi"/>
                <w:b/>
                <w:color w:val="000000"/>
                <w:sz w:val="12"/>
                <w:szCs w:val="16"/>
                <w:lang w:val="en-US"/>
              </w:rPr>
              <w:t>/25 [</w:t>
            </w:r>
            <w:proofErr w:type="spellStart"/>
            <w:r w:rsidRPr="005627A5">
              <w:rPr>
                <w:rFonts w:eastAsia="Times New Roman" w:cstheme="minorHAnsi"/>
                <w:b/>
                <w:color w:val="000000"/>
                <w:sz w:val="12"/>
                <w:szCs w:val="16"/>
                <w:lang w:val="en-US"/>
              </w:rPr>
              <w:t>μM</w:t>
            </w:r>
            <w:proofErr w:type="spellEnd"/>
            <w:r w:rsidRPr="005627A5">
              <w:rPr>
                <w:rFonts w:eastAsia="Times New Roman" w:cstheme="minorHAnsi"/>
                <w:b/>
                <w:color w:val="000000"/>
                <w:sz w:val="12"/>
                <w:szCs w:val="16"/>
                <w:lang w:val="en-US"/>
              </w:rPr>
              <w:t>]</w:t>
            </w:r>
          </w:p>
        </w:tc>
      </w:tr>
      <w:tr w:rsidR="00514FC2" w:rsidRPr="005627A5" w:rsidTr="00003BC0">
        <w:trPr>
          <w:trHeight w:val="45"/>
        </w:trPr>
        <w:tc>
          <w:tcPr>
            <w:tcW w:w="67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5-FU</w:t>
            </w:r>
          </w:p>
        </w:tc>
        <w:tc>
          <w:tcPr>
            <w:tcW w:w="65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DNA/RNA synth.</w:t>
            </w:r>
          </w:p>
        </w:tc>
        <w:tc>
          <w:tcPr>
            <w:tcW w:w="55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100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i.p</w:t>
            </w:r>
            <w:proofErr w:type="spellEnd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.</w:t>
            </w:r>
          </w:p>
        </w:tc>
        <w:tc>
          <w:tcPr>
            <w:tcW w:w="65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q7dx4</w:t>
            </w: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2000</w:t>
            </w:r>
          </w:p>
        </w:tc>
        <w:tc>
          <w:tcPr>
            <w:tcW w:w="41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400</w:t>
            </w:r>
          </w:p>
        </w:tc>
        <w:tc>
          <w:tcPr>
            <w:tcW w:w="5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80</w:t>
            </w:r>
          </w:p>
        </w:tc>
        <w:tc>
          <w:tcPr>
            <w:tcW w:w="55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16</w:t>
            </w:r>
          </w:p>
        </w:tc>
      </w:tr>
      <w:tr w:rsidR="00514FC2" w:rsidRPr="005627A5" w:rsidTr="00003BC0">
        <w:trPr>
          <w:trHeight w:val="45"/>
        </w:trPr>
        <w:tc>
          <w:tcPr>
            <w:tcW w:w="6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Oxaliplatin</w:t>
            </w:r>
            <w:proofErr w:type="spellEnd"/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DNA/RNA synth.</w:t>
            </w:r>
          </w:p>
        </w:tc>
        <w:tc>
          <w:tcPr>
            <w:tcW w:w="5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i.p</w:t>
            </w:r>
            <w:proofErr w:type="spellEnd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.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qdx5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18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3.6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0.72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0.144</w:t>
            </w:r>
          </w:p>
        </w:tc>
      </w:tr>
      <w:tr w:rsidR="00514FC2" w:rsidRPr="005627A5" w:rsidTr="00003BC0">
        <w:trPr>
          <w:trHeight w:val="45"/>
        </w:trPr>
        <w:tc>
          <w:tcPr>
            <w:tcW w:w="6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Irinotecan/SN38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Topoisomerase</w:t>
            </w:r>
          </w:p>
        </w:tc>
        <w:tc>
          <w:tcPr>
            <w:tcW w:w="5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i.p</w:t>
            </w:r>
            <w:proofErr w:type="spellEnd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.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qdx5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0.3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0.06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0.012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0.0024</w:t>
            </w:r>
          </w:p>
        </w:tc>
      </w:tr>
      <w:tr w:rsidR="00514FC2" w:rsidRPr="005627A5" w:rsidTr="00003BC0">
        <w:trPr>
          <w:trHeight w:val="45"/>
        </w:trPr>
        <w:tc>
          <w:tcPr>
            <w:tcW w:w="6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Regorafenib</w:t>
            </w:r>
            <w:proofErr w:type="spellEnd"/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multi-kinase</w:t>
            </w:r>
          </w:p>
        </w:tc>
        <w:tc>
          <w:tcPr>
            <w:tcW w:w="5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p.o.</w:t>
            </w:r>
            <w:proofErr w:type="spellEnd"/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qd</w:t>
            </w:r>
            <w:proofErr w:type="spellEnd"/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40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8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1.6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0.32</w:t>
            </w:r>
          </w:p>
        </w:tc>
      </w:tr>
      <w:tr w:rsidR="00514FC2" w:rsidRPr="005627A5" w:rsidTr="00003BC0">
        <w:trPr>
          <w:trHeight w:val="45"/>
        </w:trPr>
        <w:tc>
          <w:tcPr>
            <w:tcW w:w="6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Cetuximab</w:t>
            </w:r>
            <w:proofErr w:type="spellEnd"/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EGFR</w:t>
            </w:r>
          </w:p>
        </w:tc>
        <w:tc>
          <w:tcPr>
            <w:tcW w:w="5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i.p</w:t>
            </w:r>
            <w:proofErr w:type="spellEnd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.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q7dx2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0.6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0.12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0.024</w:t>
            </w:r>
          </w:p>
        </w:tc>
      </w:tr>
      <w:tr w:rsidR="00514FC2" w:rsidRPr="005627A5" w:rsidTr="00003BC0">
        <w:trPr>
          <w:trHeight w:val="45"/>
        </w:trPr>
        <w:tc>
          <w:tcPr>
            <w:tcW w:w="6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Dabrafenib</w:t>
            </w:r>
            <w:proofErr w:type="spellEnd"/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BRAF</w:t>
            </w:r>
          </w:p>
        </w:tc>
        <w:tc>
          <w:tcPr>
            <w:tcW w:w="5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p.o.</w:t>
            </w:r>
            <w:proofErr w:type="spellEnd"/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qdx28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14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2.8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0.56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0.112</w:t>
            </w:r>
          </w:p>
        </w:tc>
      </w:tr>
      <w:tr w:rsidR="00514FC2" w:rsidRPr="005627A5" w:rsidTr="00003BC0">
        <w:trPr>
          <w:trHeight w:val="45"/>
        </w:trPr>
        <w:tc>
          <w:tcPr>
            <w:tcW w:w="6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Trametinib</w:t>
            </w:r>
            <w:proofErr w:type="spellEnd"/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MEK1/2</w:t>
            </w:r>
          </w:p>
        </w:tc>
        <w:tc>
          <w:tcPr>
            <w:tcW w:w="5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p.o.</w:t>
            </w:r>
            <w:proofErr w:type="spellEnd"/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qdx28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0.2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0.04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0.008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0.0016</w:t>
            </w:r>
          </w:p>
        </w:tc>
      </w:tr>
      <w:tr w:rsidR="00514FC2" w:rsidRPr="005627A5" w:rsidTr="00003BC0">
        <w:trPr>
          <w:trHeight w:val="45"/>
        </w:trPr>
        <w:tc>
          <w:tcPr>
            <w:tcW w:w="6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LY294002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PI3K</w:t>
            </w:r>
          </w:p>
        </w:tc>
        <w:tc>
          <w:tcPr>
            <w:tcW w:w="5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i.p</w:t>
            </w:r>
            <w:proofErr w:type="spellEnd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.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q4d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100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4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0.8</w:t>
            </w:r>
          </w:p>
        </w:tc>
      </w:tr>
      <w:tr w:rsidR="00514FC2" w:rsidRPr="005627A5" w:rsidTr="00003BC0">
        <w:trPr>
          <w:trHeight w:val="45"/>
        </w:trPr>
        <w:tc>
          <w:tcPr>
            <w:tcW w:w="6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Copanlisib</w:t>
            </w:r>
            <w:proofErr w:type="spellEnd"/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PI3K</w:t>
            </w:r>
          </w:p>
        </w:tc>
        <w:tc>
          <w:tcPr>
            <w:tcW w:w="5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i.v.</w:t>
            </w:r>
            <w:proofErr w:type="spellEnd"/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qdx5 (5on/2off)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1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0.2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0.04</w:t>
            </w:r>
          </w:p>
        </w:tc>
      </w:tr>
      <w:tr w:rsidR="00514FC2" w:rsidRPr="005627A5" w:rsidTr="00003BC0">
        <w:trPr>
          <w:trHeight w:val="45"/>
        </w:trPr>
        <w:tc>
          <w:tcPr>
            <w:tcW w:w="6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Afatinib</w:t>
            </w:r>
            <w:proofErr w:type="spellEnd"/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EGFR/</w:t>
            </w:r>
            <w:proofErr w:type="spellStart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ErbB</w:t>
            </w:r>
            <w:proofErr w:type="spellEnd"/>
          </w:p>
        </w:tc>
        <w:tc>
          <w:tcPr>
            <w:tcW w:w="5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p.o.</w:t>
            </w:r>
            <w:proofErr w:type="spellEnd"/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qdx28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0.05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0.01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0.002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0.0004</w:t>
            </w:r>
          </w:p>
        </w:tc>
      </w:tr>
      <w:tr w:rsidR="00514FC2" w:rsidRPr="005627A5" w:rsidTr="00003BC0">
        <w:trPr>
          <w:trHeight w:val="45"/>
        </w:trPr>
        <w:tc>
          <w:tcPr>
            <w:tcW w:w="6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Ruxolitinib</w:t>
            </w:r>
            <w:proofErr w:type="spellEnd"/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JAK1/2</w:t>
            </w:r>
          </w:p>
        </w:tc>
        <w:tc>
          <w:tcPr>
            <w:tcW w:w="5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p.o.</w:t>
            </w:r>
            <w:proofErr w:type="spellEnd"/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b.i.d</w:t>
            </w:r>
            <w:proofErr w:type="spellEnd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.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1.2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0.24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0.048</w:t>
            </w:r>
          </w:p>
        </w:tc>
      </w:tr>
      <w:tr w:rsidR="00514FC2" w:rsidRPr="005627A5" w:rsidTr="00003BC0">
        <w:trPr>
          <w:trHeight w:val="45"/>
        </w:trPr>
        <w:tc>
          <w:tcPr>
            <w:tcW w:w="6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Everolimus</w:t>
            </w:r>
            <w:proofErr w:type="spellEnd"/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mTOR</w:t>
            </w:r>
            <w:proofErr w:type="spellEnd"/>
          </w:p>
        </w:tc>
        <w:tc>
          <w:tcPr>
            <w:tcW w:w="5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p.o.</w:t>
            </w:r>
            <w:proofErr w:type="spellEnd"/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qdx5 (5on/2off)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0.1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0.02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0.004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0.0008</w:t>
            </w:r>
          </w:p>
        </w:tc>
      </w:tr>
      <w:tr w:rsidR="00514FC2" w:rsidRPr="005627A5" w:rsidTr="00003BC0">
        <w:trPr>
          <w:trHeight w:val="45"/>
        </w:trPr>
        <w:tc>
          <w:tcPr>
            <w:tcW w:w="6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Crizotinib</w:t>
            </w:r>
            <w:proofErr w:type="spellEnd"/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ALK, c-MET</w:t>
            </w:r>
          </w:p>
        </w:tc>
        <w:tc>
          <w:tcPr>
            <w:tcW w:w="5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p.o.</w:t>
            </w:r>
            <w:proofErr w:type="spellEnd"/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qdx28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0.2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0.04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0.008</w:t>
            </w:r>
          </w:p>
        </w:tc>
      </w:tr>
      <w:tr w:rsidR="00514FC2" w:rsidRPr="005627A5" w:rsidTr="00003BC0">
        <w:trPr>
          <w:trHeight w:val="45"/>
        </w:trPr>
        <w:tc>
          <w:tcPr>
            <w:tcW w:w="6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Docetaxel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microtubules</w:t>
            </w:r>
          </w:p>
        </w:tc>
        <w:tc>
          <w:tcPr>
            <w:tcW w:w="5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12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i.v.</w:t>
            </w:r>
            <w:proofErr w:type="spellEnd"/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q7dx4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18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3.6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0.72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0.144</w:t>
            </w:r>
          </w:p>
        </w:tc>
      </w:tr>
      <w:tr w:rsidR="00514FC2" w:rsidRPr="005627A5" w:rsidTr="00003BC0">
        <w:trPr>
          <w:trHeight w:val="45"/>
        </w:trPr>
        <w:tc>
          <w:tcPr>
            <w:tcW w:w="6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Erlotinib</w:t>
            </w:r>
            <w:proofErr w:type="spellEnd"/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EGFR</w:t>
            </w:r>
          </w:p>
        </w:tc>
        <w:tc>
          <w:tcPr>
            <w:tcW w:w="5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p.o.</w:t>
            </w:r>
            <w:proofErr w:type="spellEnd"/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qdx5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16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3.2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0.64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0.128</w:t>
            </w:r>
          </w:p>
        </w:tc>
      </w:tr>
      <w:tr w:rsidR="00514FC2" w:rsidRPr="005627A5" w:rsidTr="00003BC0">
        <w:trPr>
          <w:trHeight w:val="45"/>
        </w:trPr>
        <w:tc>
          <w:tcPr>
            <w:tcW w:w="6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Bevacizumab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VEGF</w:t>
            </w:r>
          </w:p>
        </w:tc>
        <w:tc>
          <w:tcPr>
            <w:tcW w:w="5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i.p</w:t>
            </w:r>
            <w:proofErr w:type="spellEnd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.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b.i.w</w:t>
            </w:r>
            <w:proofErr w:type="spellEnd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.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n.a</w:t>
            </w:r>
            <w:proofErr w:type="spellEnd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.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n.a</w:t>
            </w:r>
            <w:proofErr w:type="spellEnd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.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n.a</w:t>
            </w:r>
            <w:proofErr w:type="spellEnd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n.a</w:t>
            </w:r>
            <w:proofErr w:type="spellEnd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.</w:t>
            </w:r>
          </w:p>
        </w:tc>
      </w:tr>
      <w:tr w:rsidR="00514FC2" w:rsidRPr="005627A5" w:rsidTr="00003BC0">
        <w:trPr>
          <w:trHeight w:val="45"/>
        </w:trPr>
        <w:tc>
          <w:tcPr>
            <w:tcW w:w="6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Selumetinib</w:t>
            </w:r>
            <w:proofErr w:type="spellEnd"/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MEK1/2</w:t>
            </w:r>
          </w:p>
        </w:tc>
        <w:tc>
          <w:tcPr>
            <w:tcW w:w="5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i.p</w:t>
            </w:r>
            <w:proofErr w:type="spellEnd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.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b.i.d</w:t>
            </w:r>
            <w:proofErr w:type="spellEnd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.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n.a</w:t>
            </w:r>
            <w:proofErr w:type="spellEnd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.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n.a</w:t>
            </w:r>
            <w:proofErr w:type="spellEnd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.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n.a</w:t>
            </w:r>
            <w:proofErr w:type="spellEnd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n.a</w:t>
            </w:r>
            <w:proofErr w:type="spellEnd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.</w:t>
            </w:r>
          </w:p>
        </w:tc>
      </w:tr>
      <w:tr w:rsidR="00514FC2" w:rsidRPr="005627A5" w:rsidTr="00003BC0">
        <w:trPr>
          <w:trHeight w:val="45"/>
        </w:trPr>
        <w:tc>
          <w:tcPr>
            <w:tcW w:w="67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FC2" w:rsidRPr="005627A5" w:rsidRDefault="00514FC2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Olaparib</w:t>
            </w:r>
            <w:proofErr w:type="spellEnd"/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4FC2" w:rsidRPr="005627A5" w:rsidRDefault="00514FC2" w:rsidP="00E2666E">
            <w:pPr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PARP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n.a</w:t>
            </w:r>
            <w:proofErr w:type="spellEnd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.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n.a</w:t>
            </w:r>
            <w:proofErr w:type="spellEnd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.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n.a</w:t>
            </w:r>
            <w:proofErr w:type="spellEnd"/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87.34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17.47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3.49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4FC2" w:rsidRPr="005627A5" w:rsidRDefault="00514FC2" w:rsidP="00E2666E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0.7</w:t>
            </w:r>
          </w:p>
        </w:tc>
      </w:tr>
    </w:tbl>
    <w:p w:rsidR="00D40199" w:rsidRPr="005627A5" w:rsidRDefault="00D40199" w:rsidP="00514FC2">
      <w:pPr>
        <w:spacing w:after="240"/>
        <w:jc w:val="both"/>
        <w:rPr>
          <w:rFonts w:cstheme="minorHAnsi"/>
          <w:sz w:val="18"/>
          <w:szCs w:val="18"/>
          <w:lang w:val="en-US"/>
        </w:rPr>
      </w:pPr>
      <w:proofErr w:type="spellStart"/>
      <w:r w:rsidRPr="005627A5">
        <w:rPr>
          <w:rFonts w:cstheme="minorHAnsi"/>
          <w:b/>
          <w:sz w:val="18"/>
          <w:szCs w:val="18"/>
          <w:lang w:val="en-US"/>
        </w:rPr>
        <w:t>i.p</w:t>
      </w:r>
      <w:proofErr w:type="spellEnd"/>
      <w:r w:rsidRPr="005627A5">
        <w:rPr>
          <w:rFonts w:cstheme="minorHAnsi"/>
          <w:b/>
          <w:sz w:val="18"/>
          <w:szCs w:val="18"/>
          <w:lang w:val="en-US"/>
        </w:rPr>
        <w:t>.</w:t>
      </w:r>
      <w:r w:rsidRPr="005627A5">
        <w:rPr>
          <w:rFonts w:cstheme="minorHAnsi"/>
          <w:sz w:val="18"/>
          <w:szCs w:val="18"/>
          <w:lang w:val="en-US"/>
        </w:rPr>
        <w:t xml:space="preserve"> – intraperitoneal; </w:t>
      </w:r>
      <w:proofErr w:type="spellStart"/>
      <w:r w:rsidRPr="005627A5">
        <w:rPr>
          <w:rFonts w:cstheme="minorHAnsi"/>
          <w:b/>
          <w:sz w:val="18"/>
          <w:szCs w:val="18"/>
          <w:lang w:val="en-US"/>
        </w:rPr>
        <w:t>p.o.</w:t>
      </w:r>
      <w:proofErr w:type="spellEnd"/>
      <w:r w:rsidRPr="005627A5">
        <w:rPr>
          <w:rFonts w:cstheme="minorHAnsi"/>
          <w:sz w:val="18"/>
          <w:szCs w:val="18"/>
          <w:lang w:val="en-US"/>
        </w:rPr>
        <w:t xml:space="preserve"> – per </w:t>
      </w:r>
      <w:proofErr w:type="spellStart"/>
      <w:r w:rsidRPr="005627A5">
        <w:rPr>
          <w:rFonts w:cstheme="minorHAnsi"/>
          <w:sz w:val="18"/>
          <w:szCs w:val="18"/>
          <w:lang w:val="en-US"/>
        </w:rPr>
        <w:t>os</w:t>
      </w:r>
      <w:proofErr w:type="spellEnd"/>
      <w:r w:rsidRPr="005627A5">
        <w:rPr>
          <w:rFonts w:cstheme="minorHAnsi"/>
          <w:sz w:val="18"/>
          <w:szCs w:val="18"/>
          <w:lang w:val="en-US"/>
        </w:rPr>
        <w:t xml:space="preserve">; </w:t>
      </w:r>
      <w:proofErr w:type="spellStart"/>
      <w:r w:rsidRPr="005627A5">
        <w:rPr>
          <w:rFonts w:cstheme="minorHAnsi"/>
          <w:b/>
          <w:sz w:val="18"/>
          <w:szCs w:val="18"/>
          <w:lang w:val="en-US"/>
        </w:rPr>
        <w:t>i.v.</w:t>
      </w:r>
      <w:proofErr w:type="spellEnd"/>
      <w:r w:rsidRPr="005627A5">
        <w:rPr>
          <w:rFonts w:cstheme="minorHAnsi"/>
          <w:sz w:val="18"/>
          <w:szCs w:val="18"/>
          <w:lang w:val="en-US"/>
        </w:rPr>
        <w:t xml:space="preserve"> – intravenous; </w:t>
      </w:r>
      <w:proofErr w:type="spellStart"/>
      <w:r w:rsidRPr="005627A5">
        <w:rPr>
          <w:rFonts w:cstheme="minorHAnsi"/>
          <w:b/>
          <w:sz w:val="18"/>
          <w:szCs w:val="18"/>
          <w:lang w:val="en-US"/>
        </w:rPr>
        <w:t>qd</w:t>
      </w:r>
      <w:proofErr w:type="spellEnd"/>
      <w:r w:rsidRPr="005627A5">
        <w:rPr>
          <w:rFonts w:cstheme="minorHAnsi"/>
          <w:sz w:val="18"/>
          <w:szCs w:val="18"/>
          <w:lang w:val="en-US"/>
        </w:rPr>
        <w:t xml:space="preserve"> – daily; </w:t>
      </w:r>
      <w:r w:rsidRPr="005627A5">
        <w:rPr>
          <w:rFonts w:cstheme="minorHAnsi"/>
          <w:b/>
          <w:sz w:val="18"/>
          <w:szCs w:val="18"/>
          <w:lang w:val="en-US"/>
        </w:rPr>
        <w:t>q4d</w:t>
      </w:r>
      <w:r w:rsidRPr="005627A5">
        <w:rPr>
          <w:rFonts w:cstheme="minorHAnsi"/>
          <w:sz w:val="18"/>
          <w:szCs w:val="18"/>
          <w:lang w:val="en-US"/>
        </w:rPr>
        <w:t xml:space="preserve"> – every fourth day; </w:t>
      </w:r>
      <w:r w:rsidRPr="005627A5">
        <w:rPr>
          <w:rFonts w:cstheme="minorHAnsi"/>
          <w:b/>
          <w:sz w:val="18"/>
          <w:szCs w:val="18"/>
          <w:lang w:val="en-US"/>
        </w:rPr>
        <w:t>q7d</w:t>
      </w:r>
      <w:r w:rsidRPr="005627A5">
        <w:rPr>
          <w:rFonts w:cstheme="minorHAnsi"/>
          <w:sz w:val="18"/>
          <w:szCs w:val="18"/>
          <w:lang w:val="en-US"/>
        </w:rPr>
        <w:t xml:space="preserve"> – weekly; </w:t>
      </w:r>
      <w:proofErr w:type="spellStart"/>
      <w:r w:rsidRPr="005627A5">
        <w:rPr>
          <w:rFonts w:cstheme="minorHAnsi"/>
          <w:b/>
          <w:sz w:val="18"/>
          <w:szCs w:val="18"/>
          <w:lang w:val="en-US"/>
        </w:rPr>
        <w:t>b.i.d</w:t>
      </w:r>
      <w:proofErr w:type="spellEnd"/>
      <w:r w:rsidRPr="005627A5">
        <w:rPr>
          <w:rFonts w:cstheme="minorHAnsi"/>
          <w:b/>
          <w:sz w:val="18"/>
          <w:szCs w:val="18"/>
          <w:lang w:val="en-US"/>
        </w:rPr>
        <w:t>.</w:t>
      </w:r>
      <w:r w:rsidRPr="005627A5">
        <w:rPr>
          <w:rFonts w:cstheme="minorHAnsi"/>
          <w:sz w:val="18"/>
          <w:szCs w:val="18"/>
          <w:lang w:val="en-US"/>
        </w:rPr>
        <w:t xml:space="preserve"> – twice a day; </w:t>
      </w:r>
      <w:proofErr w:type="spellStart"/>
      <w:r w:rsidRPr="005627A5">
        <w:rPr>
          <w:rFonts w:cstheme="minorHAnsi"/>
          <w:b/>
          <w:sz w:val="18"/>
          <w:szCs w:val="18"/>
          <w:lang w:val="en-US"/>
        </w:rPr>
        <w:t>b.i.w</w:t>
      </w:r>
      <w:proofErr w:type="spellEnd"/>
      <w:r w:rsidRPr="005627A5">
        <w:rPr>
          <w:rFonts w:cstheme="minorHAnsi"/>
          <w:b/>
          <w:sz w:val="18"/>
          <w:szCs w:val="18"/>
          <w:lang w:val="en-US"/>
        </w:rPr>
        <w:t>.</w:t>
      </w:r>
      <w:r w:rsidRPr="005627A5">
        <w:rPr>
          <w:rFonts w:cstheme="minorHAnsi"/>
          <w:sz w:val="18"/>
          <w:szCs w:val="18"/>
          <w:lang w:val="en-US"/>
        </w:rPr>
        <w:t xml:space="preserve"> – twice a week;</w:t>
      </w:r>
      <w:r w:rsidR="00514FC2" w:rsidRPr="005627A5">
        <w:rPr>
          <w:rFonts w:cstheme="minorHAnsi"/>
          <w:sz w:val="18"/>
          <w:szCs w:val="18"/>
          <w:lang w:val="en-US"/>
        </w:rPr>
        <w:t xml:space="preserve"> </w:t>
      </w:r>
      <w:proofErr w:type="spellStart"/>
      <w:r w:rsidR="00514FC2" w:rsidRPr="005627A5">
        <w:rPr>
          <w:rFonts w:cstheme="minorHAnsi"/>
          <w:b/>
          <w:sz w:val="18"/>
          <w:szCs w:val="18"/>
          <w:lang w:val="en-US"/>
        </w:rPr>
        <w:t>n.a</w:t>
      </w:r>
      <w:proofErr w:type="spellEnd"/>
      <w:r w:rsidR="00514FC2" w:rsidRPr="005627A5">
        <w:rPr>
          <w:rFonts w:cstheme="minorHAnsi"/>
          <w:b/>
          <w:sz w:val="18"/>
          <w:szCs w:val="18"/>
          <w:lang w:val="en-US"/>
        </w:rPr>
        <w:t>.</w:t>
      </w:r>
      <w:r w:rsidR="00514FC2" w:rsidRPr="005627A5">
        <w:rPr>
          <w:rFonts w:cstheme="minorHAnsi"/>
          <w:sz w:val="18"/>
          <w:szCs w:val="18"/>
          <w:lang w:val="en-US"/>
        </w:rPr>
        <w:t xml:space="preserve"> – not applied</w:t>
      </w:r>
    </w:p>
    <w:p w:rsidR="00E75014" w:rsidRPr="005627A5" w:rsidRDefault="006F33FC" w:rsidP="006F33FC">
      <w:pPr>
        <w:spacing w:line="360" w:lineRule="auto"/>
        <w:jc w:val="both"/>
        <w:rPr>
          <w:rFonts w:cstheme="minorHAnsi"/>
          <w:b/>
          <w:sz w:val="22"/>
          <w:lang w:val="en-US"/>
        </w:rPr>
      </w:pPr>
      <w:r w:rsidRPr="005627A5">
        <w:rPr>
          <w:rFonts w:cstheme="minorHAnsi"/>
          <w:b/>
          <w:sz w:val="22"/>
          <w:lang w:val="en-US"/>
        </w:rPr>
        <w:t xml:space="preserve">Table </w:t>
      </w:r>
      <w:r w:rsidR="00BA69C8" w:rsidRPr="005627A5">
        <w:rPr>
          <w:rFonts w:cstheme="minorHAnsi"/>
          <w:b/>
          <w:sz w:val="22"/>
          <w:lang w:val="en-US"/>
        </w:rPr>
        <w:t>S</w:t>
      </w:r>
      <w:r w:rsidR="009E18C4" w:rsidRPr="005627A5">
        <w:rPr>
          <w:rFonts w:cstheme="minorHAnsi"/>
          <w:b/>
          <w:sz w:val="22"/>
          <w:lang w:val="en-US"/>
        </w:rPr>
        <w:t>3</w:t>
      </w:r>
      <w:r w:rsidRPr="005627A5">
        <w:rPr>
          <w:rFonts w:cstheme="minorHAnsi"/>
          <w:b/>
          <w:sz w:val="22"/>
          <w:lang w:val="en-US"/>
        </w:rPr>
        <w:t>: PDX treatment response (T/C)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"/>
        <w:gridCol w:w="600"/>
        <w:gridCol w:w="600"/>
        <w:gridCol w:w="600"/>
        <w:gridCol w:w="600"/>
        <w:gridCol w:w="600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E75014" w:rsidRPr="005627A5" w:rsidTr="00003BC0">
        <w:trPr>
          <w:trHeight w:val="20"/>
        </w:trPr>
        <w:tc>
          <w:tcPr>
            <w:tcW w:w="33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  <w:t>CRC-05A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  <w:t>CRC-05B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  <w:t>CRC-06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  <w:t>CRC-09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  <w:t>CRC-13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  <w:t>CRC-19A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  <w:t>CRC-19D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  <w:t>CRC-21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  <w:t>CRC-28A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  <w:t>CRC-28B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  <w:t>CRC-39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  <w:t>CRC-55A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  <w:t>CRC-55B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  <w:t>CRC-69A</w:t>
            </w:r>
          </w:p>
        </w:tc>
      </w:tr>
      <w:tr w:rsidR="00E75014" w:rsidRPr="005627A5" w:rsidTr="00003BC0">
        <w:trPr>
          <w:trHeight w:val="40"/>
        </w:trPr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  <w:t>5-FU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+++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</w:tr>
      <w:tr w:rsidR="00E75014" w:rsidRPr="005627A5" w:rsidTr="00003BC0">
        <w:trPr>
          <w:trHeight w:val="40"/>
        </w:trPr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  <w:t>Oxaliplatin</w:t>
            </w:r>
            <w:proofErr w:type="spellEnd"/>
          </w:p>
        </w:tc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</w:tr>
      <w:tr w:rsidR="00E75014" w:rsidRPr="005627A5" w:rsidTr="00003BC0">
        <w:trPr>
          <w:trHeight w:val="40"/>
        </w:trPr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  <w:t>Irinotecan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</w:tr>
      <w:tr w:rsidR="00E75014" w:rsidRPr="005627A5" w:rsidTr="00003BC0">
        <w:trPr>
          <w:trHeight w:val="40"/>
        </w:trPr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  <w:t>Regorafenib</w:t>
            </w:r>
            <w:proofErr w:type="spellEnd"/>
          </w:p>
        </w:tc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</w:tr>
      <w:tr w:rsidR="00E75014" w:rsidRPr="005627A5" w:rsidTr="00003BC0">
        <w:trPr>
          <w:trHeight w:val="40"/>
        </w:trPr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  <w:t>Cetuximab</w:t>
            </w:r>
            <w:proofErr w:type="spellEnd"/>
          </w:p>
        </w:tc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</w:tr>
      <w:tr w:rsidR="00E75014" w:rsidRPr="005627A5" w:rsidTr="00003BC0">
        <w:trPr>
          <w:trHeight w:val="40"/>
        </w:trPr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  <w:t>Dabrafenib</w:t>
            </w:r>
            <w:proofErr w:type="spellEnd"/>
          </w:p>
        </w:tc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D79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</w:tr>
      <w:tr w:rsidR="00E75014" w:rsidRPr="005627A5" w:rsidTr="00003BC0">
        <w:trPr>
          <w:trHeight w:val="40"/>
        </w:trPr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  <w:t>Trametinib</w:t>
            </w:r>
            <w:proofErr w:type="spellEnd"/>
          </w:p>
        </w:tc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+++</w:t>
            </w:r>
          </w:p>
        </w:tc>
      </w:tr>
      <w:tr w:rsidR="00E75014" w:rsidRPr="005627A5" w:rsidTr="00003BC0">
        <w:trPr>
          <w:trHeight w:val="40"/>
        </w:trPr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  <w:t>LY294002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D79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</w:tr>
      <w:tr w:rsidR="00E75014" w:rsidRPr="005627A5" w:rsidTr="00003BC0">
        <w:trPr>
          <w:trHeight w:val="40"/>
        </w:trPr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  <w:t>Copanlisib</w:t>
            </w:r>
            <w:proofErr w:type="spellEnd"/>
          </w:p>
        </w:tc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+++</w:t>
            </w:r>
          </w:p>
        </w:tc>
      </w:tr>
      <w:tr w:rsidR="00E75014" w:rsidRPr="005627A5" w:rsidTr="00003BC0">
        <w:trPr>
          <w:trHeight w:val="40"/>
        </w:trPr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  <w:t>Afatinib</w:t>
            </w:r>
            <w:proofErr w:type="spellEnd"/>
          </w:p>
        </w:tc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D79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</w:tr>
      <w:tr w:rsidR="00E75014" w:rsidRPr="005627A5" w:rsidTr="00003BC0">
        <w:trPr>
          <w:trHeight w:val="40"/>
        </w:trPr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  <w:t>Ruxolitinib</w:t>
            </w:r>
            <w:proofErr w:type="spellEnd"/>
          </w:p>
        </w:tc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+++</w:t>
            </w:r>
          </w:p>
        </w:tc>
      </w:tr>
      <w:tr w:rsidR="00E75014" w:rsidRPr="005627A5" w:rsidTr="00003BC0">
        <w:trPr>
          <w:trHeight w:val="40"/>
        </w:trPr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  <w:t>Everolimus</w:t>
            </w:r>
            <w:proofErr w:type="spellEnd"/>
          </w:p>
        </w:tc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D79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</w:tr>
      <w:tr w:rsidR="00E75014" w:rsidRPr="005627A5" w:rsidTr="00003BC0">
        <w:trPr>
          <w:trHeight w:val="40"/>
        </w:trPr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  <w:t>Crizotinib</w:t>
            </w:r>
            <w:proofErr w:type="spellEnd"/>
          </w:p>
        </w:tc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</w:tr>
      <w:tr w:rsidR="00E75014" w:rsidRPr="005627A5" w:rsidTr="00003BC0">
        <w:trPr>
          <w:trHeight w:val="40"/>
        </w:trPr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  <w:t>Docetaxel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</w:tr>
      <w:tr w:rsidR="00E75014" w:rsidRPr="005627A5" w:rsidTr="00003BC0">
        <w:trPr>
          <w:trHeight w:val="40"/>
        </w:trPr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  <w:t>Erlotinib</w:t>
            </w:r>
            <w:proofErr w:type="spellEnd"/>
          </w:p>
        </w:tc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</w:tr>
      <w:tr w:rsidR="00E75014" w:rsidRPr="005627A5" w:rsidTr="00003BC0">
        <w:trPr>
          <w:trHeight w:val="40"/>
        </w:trPr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9146F">
            <w:pPr>
              <w:jc w:val="center"/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  <w:t>Bevacizumab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</w:tr>
      <w:tr w:rsidR="00E75014" w:rsidRPr="005627A5" w:rsidTr="00003BC0">
        <w:trPr>
          <w:trHeight w:val="40"/>
        </w:trPr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cstheme="minorHAnsi"/>
                <w:b/>
                <w:bCs/>
                <w:color w:val="000000"/>
                <w:sz w:val="12"/>
                <w:szCs w:val="12"/>
                <w:lang w:val="en-US"/>
              </w:rPr>
              <w:t>Selumetinib</w:t>
            </w:r>
            <w:proofErr w:type="spellEnd"/>
          </w:p>
        </w:tc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4D79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4D79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4D79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4D79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5014" w:rsidRPr="005627A5" w:rsidRDefault="00E75014">
            <w:pPr>
              <w:jc w:val="center"/>
              <w:rPr>
                <w:rFonts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</w:tr>
    </w:tbl>
    <w:p w:rsidR="009E18C4" w:rsidRDefault="0057776D" w:rsidP="009E18C4">
      <w:pPr>
        <w:jc w:val="both"/>
        <w:rPr>
          <w:rFonts w:cstheme="minorHAnsi"/>
          <w:sz w:val="18"/>
          <w:szCs w:val="18"/>
          <w:lang w:val="en-US"/>
        </w:rPr>
      </w:pPr>
      <w:r w:rsidRPr="005627A5">
        <w:rPr>
          <w:rFonts w:cstheme="minorHAnsi"/>
          <w:sz w:val="18"/>
          <w:szCs w:val="18"/>
          <w:lang w:val="en-US"/>
        </w:rPr>
        <w:t>Response categories (T/C):</w:t>
      </w:r>
      <w:r w:rsidRPr="005627A5">
        <w:rPr>
          <w:rFonts w:cstheme="minorHAnsi"/>
          <w:b/>
          <w:sz w:val="18"/>
          <w:szCs w:val="18"/>
          <w:lang w:val="en-US"/>
        </w:rPr>
        <w:t xml:space="preserve"> </w:t>
      </w:r>
      <w:r w:rsidR="006F33FC" w:rsidRPr="005627A5">
        <w:rPr>
          <w:rFonts w:cstheme="minorHAnsi"/>
          <w:b/>
          <w:sz w:val="18"/>
          <w:szCs w:val="18"/>
          <w:lang w:val="en-US"/>
        </w:rPr>
        <w:t>+++/dark green</w:t>
      </w:r>
      <w:r w:rsidR="006F33FC" w:rsidRPr="005627A5">
        <w:rPr>
          <w:rFonts w:cstheme="minorHAnsi"/>
          <w:sz w:val="18"/>
          <w:szCs w:val="18"/>
          <w:lang w:val="en-US"/>
        </w:rPr>
        <w:t xml:space="preserve"> </w:t>
      </w:r>
      <w:r w:rsidR="00584784" w:rsidRPr="005627A5">
        <w:rPr>
          <w:rFonts w:cstheme="minorHAnsi"/>
          <w:sz w:val="18"/>
          <w:szCs w:val="18"/>
          <w:lang w:val="en-US"/>
        </w:rPr>
        <w:t>–</w:t>
      </w:r>
      <w:r w:rsidRPr="005627A5">
        <w:rPr>
          <w:rFonts w:cstheme="minorHAnsi"/>
          <w:sz w:val="18"/>
          <w:szCs w:val="18"/>
          <w:lang w:val="en-US"/>
        </w:rPr>
        <w:t xml:space="preserve"> </w:t>
      </w:r>
      <w:r w:rsidR="006F33FC" w:rsidRPr="005627A5">
        <w:rPr>
          <w:rFonts w:cstheme="minorHAnsi"/>
          <w:sz w:val="18"/>
          <w:szCs w:val="18"/>
          <w:lang w:val="en-US"/>
        </w:rPr>
        <w:t xml:space="preserve">0%-10% (strong response), </w:t>
      </w:r>
      <w:r w:rsidR="006F33FC" w:rsidRPr="005627A5">
        <w:rPr>
          <w:rFonts w:cstheme="minorHAnsi"/>
          <w:b/>
          <w:sz w:val="18"/>
          <w:szCs w:val="18"/>
          <w:lang w:val="en-US"/>
        </w:rPr>
        <w:t>++/olive</w:t>
      </w:r>
      <w:r w:rsidR="00584784" w:rsidRPr="005627A5">
        <w:rPr>
          <w:rFonts w:cstheme="minorHAnsi"/>
          <w:sz w:val="18"/>
          <w:szCs w:val="18"/>
          <w:lang w:val="en-US"/>
        </w:rPr>
        <w:t xml:space="preserve"> –</w:t>
      </w:r>
      <w:r w:rsidR="006F33FC" w:rsidRPr="005627A5">
        <w:rPr>
          <w:rFonts w:cstheme="minorHAnsi"/>
          <w:sz w:val="18"/>
          <w:szCs w:val="18"/>
          <w:lang w:val="en-US"/>
        </w:rPr>
        <w:t xml:space="preserve">11%-25% (moderate response), </w:t>
      </w:r>
      <w:r w:rsidR="006F33FC" w:rsidRPr="005627A5">
        <w:rPr>
          <w:rFonts w:cstheme="minorHAnsi"/>
          <w:b/>
          <w:sz w:val="18"/>
          <w:szCs w:val="18"/>
          <w:lang w:val="en-US"/>
        </w:rPr>
        <w:t>+/yellow</w:t>
      </w:r>
      <w:r w:rsidRPr="005627A5">
        <w:rPr>
          <w:rFonts w:cstheme="minorHAnsi"/>
          <w:sz w:val="18"/>
          <w:szCs w:val="18"/>
          <w:lang w:val="en-US"/>
        </w:rPr>
        <w:t> </w:t>
      </w:r>
      <w:r w:rsidR="006F33FC" w:rsidRPr="005627A5">
        <w:rPr>
          <w:rFonts w:cstheme="minorHAnsi"/>
          <w:sz w:val="18"/>
          <w:szCs w:val="18"/>
          <w:lang w:val="en-US"/>
        </w:rPr>
        <w:t>–</w:t>
      </w:r>
      <w:r w:rsidRPr="005627A5">
        <w:rPr>
          <w:rFonts w:cstheme="minorHAnsi"/>
          <w:sz w:val="18"/>
          <w:szCs w:val="18"/>
          <w:lang w:val="en-US"/>
        </w:rPr>
        <w:t xml:space="preserve"> </w:t>
      </w:r>
      <w:r w:rsidR="006F33FC" w:rsidRPr="005627A5">
        <w:rPr>
          <w:rFonts w:cstheme="minorHAnsi"/>
          <w:sz w:val="18"/>
          <w:szCs w:val="18"/>
          <w:lang w:val="en-US"/>
        </w:rPr>
        <w:t xml:space="preserve">26%-50% (minor response), </w:t>
      </w:r>
      <w:r w:rsidR="006F33FC" w:rsidRPr="005627A5">
        <w:rPr>
          <w:rFonts w:cstheme="minorHAnsi"/>
          <w:b/>
          <w:sz w:val="18"/>
          <w:szCs w:val="18"/>
          <w:lang w:val="en-US"/>
        </w:rPr>
        <w:t>-/orange</w:t>
      </w:r>
      <w:r w:rsidR="006F33FC" w:rsidRPr="005627A5">
        <w:rPr>
          <w:rFonts w:cstheme="minorHAnsi"/>
          <w:sz w:val="18"/>
          <w:szCs w:val="18"/>
          <w:lang w:val="en-US"/>
        </w:rPr>
        <w:t xml:space="preserve"> –</w:t>
      </w:r>
      <w:r w:rsidRPr="005627A5">
        <w:rPr>
          <w:rFonts w:cstheme="minorHAnsi"/>
          <w:sz w:val="18"/>
          <w:szCs w:val="18"/>
          <w:lang w:val="en-US"/>
        </w:rPr>
        <w:t xml:space="preserve"> </w:t>
      </w:r>
      <w:r w:rsidR="006F33FC" w:rsidRPr="005627A5">
        <w:rPr>
          <w:rFonts w:cstheme="minorHAnsi"/>
          <w:sz w:val="18"/>
          <w:szCs w:val="18"/>
          <w:lang w:val="en-US"/>
        </w:rPr>
        <w:t>&gt;50% (resistance)</w:t>
      </w:r>
    </w:p>
    <w:p w:rsidR="00003BC0" w:rsidRDefault="00003BC0" w:rsidP="009E18C4">
      <w:pPr>
        <w:jc w:val="both"/>
        <w:rPr>
          <w:rFonts w:cstheme="minorHAnsi"/>
          <w:sz w:val="18"/>
          <w:szCs w:val="18"/>
          <w:lang w:val="en-US"/>
        </w:rPr>
      </w:pPr>
    </w:p>
    <w:p w:rsidR="00003BC0" w:rsidRDefault="00003BC0" w:rsidP="009E18C4">
      <w:pPr>
        <w:jc w:val="both"/>
        <w:rPr>
          <w:rFonts w:cstheme="minorHAnsi"/>
          <w:sz w:val="18"/>
          <w:szCs w:val="18"/>
          <w:lang w:val="en-US"/>
        </w:rPr>
      </w:pPr>
    </w:p>
    <w:p w:rsidR="00003BC0" w:rsidRDefault="00003BC0" w:rsidP="009E18C4">
      <w:pPr>
        <w:jc w:val="both"/>
        <w:rPr>
          <w:rFonts w:cstheme="minorHAnsi"/>
          <w:sz w:val="18"/>
          <w:szCs w:val="18"/>
          <w:lang w:val="en-US"/>
        </w:rPr>
      </w:pPr>
    </w:p>
    <w:p w:rsidR="00003BC0" w:rsidRPr="005627A5" w:rsidRDefault="00003BC0" w:rsidP="009E18C4">
      <w:pPr>
        <w:jc w:val="both"/>
        <w:rPr>
          <w:rFonts w:cstheme="minorHAnsi"/>
          <w:sz w:val="18"/>
          <w:szCs w:val="18"/>
          <w:lang w:val="en-US"/>
        </w:rPr>
      </w:pPr>
    </w:p>
    <w:p w:rsidR="00A225FD" w:rsidRPr="005627A5" w:rsidRDefault="00A225FD" w:rsidP="00A225FD">
      <w:pPr>
        <w:spacing w:line="360" w:lineRule="auto"/>
        <w:jc w:val="both"/>
        <w:rPr>
          <w:rFonts w:cstheme="minorHAnsi"/>
          <w:b/>
          <w:sz w:val="22"/>
          <w:lang w:val="en-US"/>
        </w:rPr>
      </w:pPr>
      <w:r w:rsidRPr="005627A5">
        <w:rPr>
          <w:rFonts w:cstheme="minorHAnsi"/>
          <w:b/>
          <w:sz w:val="22"/>
          <w:lang w:val="en-US"/>
        </w:rPr>
        <w:lastRenderedPageBreak/>
        <w:t>Table S</w:t>
      </w:r>
      <w:r w:rsidR="009E18C4" w:rsidRPr="005627A5">
        <w:rPr>
          <w:rFonts w:cstheme="minorHAnsi"/>
          <w:b/>
          <w:sz w:val="22"/>
          <w:lang w:val="en-US"/>
        </w:rPr>
        <w:t>4</w:t>
      </w:r>
      <w:r w:rsidRPr="005627A5">
        <w:rPr>
          <w:rFonts w:cstheme="minorHAnsi"/>
          <w:b/>
          <w:sz w:val="22"/>
          <w:lang w:val="en-US"/>
        </w:rPr>
        <w:t>:</w:t>
      </w:r>
      <w:r w:rsidR="008C5039" w:rsidRPr="005627A5">
        <w:rPr>
          <w:rFonts w:cstheme="minorHAnsi"/>
          <w:b/>
          <w:sz w:val="22"/>
          <w:lang w:val="en-US"/>
        </w:rPr>
        <w:t xml:space="preserve"> </w:t>
      </w:r>
      <w:r w:rsidRPr="005627A5">
        <w:rPr>
          <w:rFonts w:cstheme="minorHAnsi"/>
          <w:b/>
          <w:sz w:val="22"/>
          <w:lang w:val="en-US"/>
        </w:rPr>
        <w:t xml:space="preserve">PD3D treatment response (viability at </w:t>
      </w:r>
      <w:proofErr w:type="spellStart"/>
      <w:r w:rsidRPr="005627A5">
        <w:rPr>
          <w:rFonts w:cstheme="minorHAnsi"/>
          <w:b/>
          <w:sz w:val="22"/>
          <w:lang w:val="en-US"/>
        </w:rPr>
        <w:t>C</w:t>
      </w:r>
      <w:r w:rsidRPr="005627A5">
        <w:rPr>
          <w:rFonts w:cstheme="minorHAnsi"/>
          <w:b/>
          <w:sz w:val="22"/>
          <w:vertAlign w:val="subscript"/>
          <w:lang w:val="en-US"/>
        </w:rPr>
        <w:t>max</w:t>
      </w:r>
      <w:proofErr w:type="spellEnd"/>
      <w:r w:rsidRPr="005627A5">
        <w:rPr>
          <w:rFonts w:cstheme="minorHAnsi"/>
          <w:b/>
          <w:sz w:val="22"/>
          <w:lang w:val="en-US"/>
        </w:rPr>
        <w:t>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567"/>
        <w:gridCol w:w="567"/>
        <w:gridCol w:w="567"/>
        <w:gridCol w:w="567"/>
        <w:gridCol w:w="567"/>
        <w:gridCol w:w="593"/>
        <w:gridCol w:w="601"/>
        <w:gridCol w:w="601"/>
        <w:gridCol w:w="601"/>
      </w:tblGrid>
      <w:tr w:rsidR="00A225FD" w:rsidRPr="005627A5" w:rsidTr="00003BC0">
        <w:trPr>
          <w:trHeight w:val="35"/>
        </w:trPr>
        <w:tc>
          <w:tcPr>
            <w:tcW w:w="77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225FD" w:rsidRPr="008D402E" w:rsidRDefault="00A225FD" w:rsidP="0057206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CRC-06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CRC-19A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CRC-21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CRC-28A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CRC-28B</w:t>
            </w:r>
          </w:p>
        </w:tc>
        <w:tc>
          <w:tcPr>
            <w:tcW w:w="5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CRC-39</w:t>
            </w:r>
          </w:p>
        </w:tc>
        <w:tc>
          <w:tcPr>
            <w:tcW w:w="6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CRC-55A</w:t>
            </w:r>
          </w:p>
        </w:tc>
        <w:tc>
          <w:tcPr>
            <w:tcW w:w="6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CRC-55B</w:t>
            </w:r>
          </w:p>
        </w:tc>
        <w:tc>
          <w:tcPr>
            <w:tcW w:w="6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CRC-69A</w:t>
            </w:r>
          </w:p>
        </w:tc>
      </w:tr>
      <w:tr w:rsidR="00A225FD" w:rsidRPr="005627A5" w:rsidTr="00003BC0">
        <w:trPr>
          <w:trHeight w:val="45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5-FU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5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6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6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6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</w:tr>
      <w:tr w:rsidR="00A225FD" w:rsidRPr="005627A5" w:rsidTr="00003BC0">
        <w:trPr>
          <w:trHeight w:val="45"/>
        </w:trPr>
        <w:tc>
          <w:tcPr>
            <w:tcW w:w="7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Oxaliplatin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</w:tr>
      <w:tr w:rsidR="00A225FD" w:rsidRPr="005627A5" w:rsidTr="00003BC0">
        <w:trPr>
          <w:trHeight w:val="45"/>
        </w:trPr>
        <w:tc>
          <w:tcPr>
            <w:tcW w:w="7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25FD" w:rsidRPr="005627A5" w:rsidRDefault="00A307E2" w:rsidP="0057206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SN38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</w:tr>
      <w:tr w:rsidR="00A225FD" w:rsidRPr="005627A5" w:rsidTr="00003BC0">
        <w:trPr>
          <w:trHeight w:val="45"/>
        </w:trPr>
        <w:tc>
          <w:tcPr>
            <w:tcW w:w="7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Regorafenib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</w:tr>
      <w:tr w:rsidR="00A225FD" w:rsidRPr="005627A5" w:rsidTr="00003BC0">
        <w:trPr>
          <w:trHeight w:val="45"/>
        </w:trPr>
        <w:tc>
          <w:tcPr>
            <w:tcW w:w="7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Cetuximab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</w:tr>
      <w:tr w:rsidR="00A225FD" w:rsidRPr="005627A5" w:rsidTr="00003BC0">
        <w:trPr>
          <w:trHeight w:val="45"/>
        </w:trPr>
        <w:tc>
          <w:tcPr>
            <w:tcW w:w="7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Dabrafenib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</w:tr>
      <w:tr w:rsidR="00A225FD" w:rsidRPr="005627A5" w:rsidTr="00003BC0">
        <w:trPr>
          <w:trHeight w:val="45"/>
        </w:trPr>
        <w:tc>
          <w:tcPr>
            <w:tcW w:w="7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Trametinib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+++</w:t>
            </w:r>
          </w:p>
        </w:tc>
      </w:tr>
      <w:tr w:rsidR="00A225FD" w:rsidRPr="005627A5" w:rsidTr="00003BC0">
        <w:trPr>
          <w:trHeight w:val="45"/>
        </w:trPr>
        <w:tc>
          <w:tcPr>
            <w:tcW w:w="7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LY294002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+++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</w:tr>
      <w:tr w:rsidR="00A225FD" w:rsidRPr="005627A5" w:rsidTr="00003BC0">
        <w:trPr>
          <w:trHeight w:val="45"/>
        </w:trPr>
        <w:tc>
          <w:tcPr>
            <w:tcW w:w="7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Copanlisib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+++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+++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+++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</w:tr>
      <w:tr w:rsidR="00A225FD" w:rsidRPr="005627A5" w:rsidTr="00003BC0">
        <w:trPr>
          <w:trHeight w:val="45"/>
        </w:trPr>
        <w:tc>
          <w:tcPr>
            <w:tcW w:w="7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Afatinib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</w:tr>
      <w:tr w:rsidR="00A225FD" w:rsidRPr="005627A5" w:rsidTr="00003BC0">
        <w:trPr>
          <w:trHeight w:val="45"/>
        </w:trPr>
        <w:tc>
          <w:tcPr>
            <w:tcW w:w="7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Ruxolitinib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</w:tr>
      <w:tr w:rsidR="00A225FD" w:rsidRPr="005627A5" w:rsidTr="00003BC0">
        <w:trPr>
          <w:trHeight w:val="45"/>
        </w:trPr>
        <w:tc>
          <w:tcPr>
            <w:tcW w:w="7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Everolimus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</w:tr>
      <w:tr w:rsidR="00A225FD" w:rsidRPr="005627A5" w:rsidTr="00003BC0">
        <w:trPr>
          <w:trHeight w:val="45"/>
        </w:trPr>
        <w:tc>
          <w:tcPr>
            <w:tcW w:w="7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Crizotinib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</w:tr>
      <w:tr w:rsidR="00A225FD" w:rsidRPr="005627A5" w:rsidTr="00003BC0">
        <w:trPr>
          <w:trHeight w:val="45"/>
        </w:trPr>
        <w:tc>
          <w:tcPr>
            <w:tcW w:w="7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Docetaxel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+++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</w:tr>
      <w:tr w:rsidR="00A225FD" w:rsidRPr="005627A5" w:rsidTr="00003BC0">
        <w:trPr>
          <w:trHeight w:val="45"/>
        </w:trPr>
        <w:tc>
          <w:tcPr>
            <w:tcW w:w="7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Erlotinib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A225FD" w:rsidRPr="005627A5" w:rsidRDefault="00A225FD" w:rsidP="00572069">
            <w:pPr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2"/>
                <w:lang w:val="en-US"/>
              </w:rPr>
              <w:t>++</w:t>
            </w:r>
          </w:p>
        </w:tc>
      </w:tr>
    </w:tbl>
    <w:p w:rsidR="00A225FD" w:rsidRPr="005627A5" w:rsidRDefault="0057776D" w:rsidP="009E18C4">
      <w:pPr>
        <w:jc w:val="both"/>
        <w:rPr>
          <w:rFonts w:cstheme="minorHAnsi"/>
          <w:sz w:val="18"/>
          <w:szCs w:val="18"/>
          <w:lang w:val="en-US"/>
        </w:rPr>
      </w:pPr>
      <w:r w:rsidRPr="005627A5">
        <w:rPr>
          <w:rFonts w:cstheme="minorHAnsi"/>
          <w:sz w:val="18"/>
          <w:szCs w:val="18"/>
          <w:lang w:val="en-US"/>
        </w:rPr>
        <w:t>Response categories (</w:t>
      </w:r>
      <w:proofErr w:type="spellStart"/>
      <w:r w:rsidRPr="005627A5">
        <w:rPr>
          <w:rFonts w:cstheme="minorHAnsi"/>
          <w:sz w:val="18"/>
          <w:szCs w:val="18"/>
          <w:lang w:val="en-US"/>
        </w:rPr>
        <w:t>viability@C</w:t>
      </w:r>
      <w:r w:rsidRPr="005627A5">
        <w:rPr>
          <w:rFonts w:cstheme="minorHAnsi"/>
          <w:sz w:val="18"/>
          <w:szCs w:val="18"/>
          <w:vertAlign w:val="subscript"/>
          <w:lang w:val="en-US"/>
        </w:rPr>
        <w:t>max</w:t>
      </w:r>
      <w:proofErr w:type="spellEnd"/>
      <w:r w:rsidRPr="005627A5">
        <w:rPr>
          <w:rFonts w:cstheme="minorHAnsi"/>
          <w:sz w:val="18"/>
          <w:szCs w:val="18"/>
          <w:lang w:val="en-US"/>
        </w:rPr>
        <w:t>):</w:t>
      </w:r>
      <w:r w:rsidR="00A225FD" w:rsidRPr="005627A5">
        <w:rPr>
          <w:rFonts w:cstheme="minorHAnsi"/>
          <w:b/>
          <w:sz w:val="18"/>
          <w:szCs w:val="18"/>
          <w:lang w:val="en-US"/>
        </w:rPr>
        <w:t>+++/dark green</w:t>
      </w:r>
      <w:r w:rsidR="00A225FD" w:rsidRPr="005627A5">
        <w:rPr>
          <w:rFonts w:cstheme="minorHAnsi"/>
          <w:sz w:val="18"/>
          <w:szCs w:val="18"/>
          <w:lang w:val="en-US"/>
        </w:rPr>
        <w:t xml:space="preserve"> </w:t>
      </w:r>
      <w:r w:rsidR="00584784" w:rsidRPr="005627A5">
        <w:rPr>
          <w:rFonts w:cstheme="minorHAnsi"/>
          <w:sz w:val="18"/>
          <w:szCs w:val="18"/>
          <w:lang w:val="en-US"/>
        </w:rPr>
        <w:t>–</w:t>
      </w:r>
      <w:r w:rsidR="00A225FD" w:rsidRPr="005627A5">
        <w:rPr>
          <w:rFonts w:cstheme="minorHAnsi"/>
          <w:sz w:val="18"/>
          <w:szCs w:val="18"/>
          <w:lang w:val="en-US"/>
        </w:rPr>
        <w:t xml:space="preserve"> 0%-</w:t>
      </w:r>
      <w:r w:rsidR="003140BB" w:rsidRPr="005627A5">
        <w:rPr>
          <w:rFonts w:cstheme="minorHAnsi"/>
          <w:sz w:val="18"/>
          <w:szCs w:val="18"/>
          <w:lang w:val="en-US"/>
        </w:rPr>
        <w:t>3</w:t>
      </w:r>
      <w:r w:rsidR="00A225FD" w:rsidRPr="005627A5">
        <w:rPr>
          <w:rFonts w:cstheme="minorHAnsi"/>
          <w:sz w:val="18"/>
          <w:szCs w:val="18"/>
          <w:lang w:val="en-US"/>
        </w:rPr>
        <w:t xml:space="preserve">0% (strong response), </w:t>
      </w:r>
      <w:r w:rsidR="00A225FD" w:rsidRPr="005627A5">
        <w:rPr>
          <w:rFonts w:cstheme="minorHAnsi"/>
          <w:b/>
          <w:sz w:val="18"/>
          <w:szCs w:val="18"/>
          <w:lang w:val="en-US"/>
        </w:rPr>
        <w:t>++/olive</w:t>
      </w:r>
      <w:r w:rsidR="00A225FD" w:rsidRPr="005627A5">
        <w:rPr>
          <w:rFonts w:cstheme="minorHAnsi"/>
          <w:sz w:val="18"/>
          <w:szCs w:val="18"/>
          <w:lang w:val="en-US"/>
        </w:rPr>
        <w:t xml:space="preserve"> </w:t>
      </w:r>
      <w:r w:rsidR="00584784" w:rsidRPr="005627A5">
        <w:rPr>
          <w:rFonts w:cstheme="minorHAnsi"/>
          <w:sz w:val="18"/>
          <w:szCs w:val="18"/>
          <w:lang w:val="en-US"/>
        </w:rPr>
        <w:t>–</w:t>
      </w:r>
      <w:r w:rsidRPr="005627A5">
        <w:rPr>
          <w:rFonts w:cstheme="minorHAnsi"/>
          <w:sz w:val="18"/>
          <w:szCs w:val="18"/>
          <w:lang w:val="en-US"/>
        </w:rPr>
        <w:t xml:space="preserve"> </w:t>
      </w:r>
      <w:r w:rsidR="003140BB" w:rsidRPr="005627A5">
        <w:rPr>
          <w:rFonts w:cstheme="minorHAnsi"/>
          <w:sz w:val="18"/>
          <w:szCs w:val="18"/>
          <w:lang w:val="en-US"/>
        </w:rPr>
        <w:t>31%-60</w:t>
      </w:r>
      <w:r w:rsidR="00A225FD" w:rsidRPr="005627A5">
        <w:rPr>
          <w:rFonts w:cstheme="minorHAnsi"/>
          <w:sz w:val="18"/>
          <w:szCs w:val="18"/>
          <w:lang w:val="en-US"/>
        </w:rPr>
        <w:t xml:space="preserve">% (moderate response), </w:t>
      </w:r>
      <w:r w:rsidR="00A225FD" w:rsidRPr="005627A5">
        <w:rPr>
          <w:rFonts w:cstheme="minorHAnsi"/>
          <w:b/>
          <w:sz w:val="18"/>
          <w:szCs w:val="18"/>
          <w:lang w:val="en-US"/>
        </w:rPr>
        <w:t>+/yellow</w:t>
      </w:r>
      <w:r w:rsidR="003140BB" w:rsidRPr="005627A5">
        <w:rPr>
          <w:rFonts w:cstheme="minorHAnsi"/>
          <w:sz w:val="18"/>
          <w:szCs w:val="18"/>
          <w:lang w:val="en-US"/>
        </w:rPr>
        <w:t xml:space="preserve"> –</w:t>
      </w:r>
      <w:r w:rsidRPr="005627A5">
        <w:rPr>
          <w:rFonts w:cstheme="minorHAnsi"/>
          <w:sz w:val="18"/>
          <w:szCs w:val="18"/>
          <w:lang w:val="en-US"/>
        </w:rPr>
        <w:t xml:space="preserve"> </w:t>
      </w:r>
      <w:r w:rsidR="00A225FD" w:rsidRPr="005627A5">
        <w:rPr>
          <w:rFonts w:cstheme="minorHAnsi"/>
          <w:sz w:val="18"/>
          <w:szCs w:val="18"/>
          <w:lang w:val="en-US"/>
        </w:rPr>
        <w:t>6</w:t>
      </w:r>
      <w:r w:rsidR="003140BB" w:rsidRPr="005627A5">
        <w:rPr>
          <w:rFonts w:cstheme="minorHAnsi"/>
          <w:sz w:val="18"/>
          <w:szCs w:val="18"/>
          <w:lang w:val="en-US"/>
        </w:rPr>
        <w:t>1</w:t>
      </w:r>
      <w:r w:rsidR="00A225FD" w:rsidRPr="005627A5">
        <w:rPr>
          <w:rFonts w:cstheme="minorHAnsi"/>
          <w:sz w:val="18"/>
          <w:szCs w:val="18"/>
          <w:lang w:val="en-US"/>
        </w:rPr>
        <w:t>%-</w:t>
      </w:r>
      <w:r w:rsidR="003140BB" w:rsidRPr="005627A5">
        <w:rPr>
          <w:rFonts w:cstheme="minorHAnsi"/>
          <w:sz w:val="18"/>
          <w:szCs w:val="18"/>
          <w:lang w:val="en-US"/>
        </w:rPr>
        <w:t>80</w:t>
      </w:r>
      <w:r w:rsidR="00A225FD" w:rsidRPr="005627A5">
        <w:rPr>
          <w:rFonts w:cstheme="minorHAnsi"/>
          <w:sz w:val="18"/>
          <w:szCs w:val="18"/>
          <w:lang w:val="en-US"/>
        </w:rPr>
        <w:t xml:space="preserve">% (minor response), </w:t>
      </w:r>
      <w:r w:rsidR="00A225FD" w:rsidRPr="005627A5">
        <w:rPr>
          <w:rFonts w:cstheme="minorHAnsi"/>
          <w:b/>
          <w:sz w:val="18"/>
          <w:szCs w:val="18"/>
          <w:lang w:val="en-US"/>
        </w:rPr>
        <w:t>-/orange</w:t>
      </w:r>
      <w:r w:rsidR="00A225FD" w:rsidRPr="005627A5">
        <w:rPr>
          <w:rFonts w:cstheme="minorHAnsi"/>
          <w:sz w:val="18"/>
          <w:szCs w:val="18"/>
          <w:lang w:val="en-US"/>
        </w:rPr>
        <w:t xml:space="preserve"> –</w:t>
      </w:r>
      <w:r w:rsidRPr="005627A5">
        <w:rPr>
          <w:rFonts w:cstheme="minorHAnsi"/>
          <w:sz w:val="18"/>
          <w:szCs w:val="18"/>
          <w:lang w:val="en-US"/>
        </w:rPr>
        <w:t xml:space="preserve"> </w:t>
      </w:r>
      <w:r w:rsidR="00A225FD" w:rsidRPr="005627A5">
        <w:rPr>
          <w:rFonts w:cstheme="minorHAnsi"/>
          <w:sz w:val="18"/>
          <w:szCs w:val="18"/>
          <w:lang w:val="en-US"/>
        </w:rPr>
        <w:t>&gt;</w:t>
      </w:r>
      <w:r w:rsidR="003140BB" w:rsidRPr="005627A5">
        <w:rPr>
          <w:rFonts w:cstheme="minorHAnsi"/>
          <w:sz w:val="18"/>
          <w:szCs w:val="18"/>
          <w:lang w:val="en-US"/>
        </w:rPr>
        <w:t>8</w:t>
      </w:r>
      <w:r w:rsidR="00A225FD" w:rsidRPr="005627A5">
        <w:rPr>
          <w:rFonts w:cstheme="minorHAnsi"/>
          <w:sz w:val="18"/>
          <w:szCs w:val="18"/>
          <w:lang w:val="en-US"/>
        </w:rPr>
        <w:t>0% (resistance)</w:t>
      </w:r>
    </w:p>
    <w:p w:rsidR="00A225FD" w:rsidRPr="005627A5" w:rsidRDefault="00A225FD" w:rsidP="006F33FC">
      <w:pPr>
        <w:spacing w:line="360" w:lineRule="auto"/>
        <w:jc w:val="both"/>
        <w:rPr>
          <w:rFonts w:cstheme="minorHAnsi"/>
          <w:sz w:val="22"/>
          <w:szCs w:val="18"/>
          <w:lang w:val="en-US"/>
        </w:rPr>
      </w:pPr>
    </w:p>
    <w:p w:rsidR="00A225FD" w:rsidRPr="005627A5" w:rsidRDefault="00A225FD" w:rsidP="00A225FD">
      <w:pPr>
        <w:spacing w:line="360" w:lineRule="auto"/>
        <w:jc w:val="both"/>
        <w:rPr>
          <w:rFonts w:cstheme="minorHAnsi"/>
          <w:b/>
          <w:sz w:val="22"/>
          <w:lang w:val="en-US"/>
        </w:rPr>
      </w:pPr>
      <w:r w:rsidRPr="005627A5">
        <w:rPr>
          <w:rFonts w:cstheme="minorHAnsi"/>
          <w:b/>
          <w:sz w:val="22"/>
          <w:lang w:val="en-US"/>
        </w:rPr>
        <w:t>Table S</w:t>
      </w:r>
      <w:r w:rsidR="009E18C4" w:rsidRPr="005627A5">
        <w:rPr>
          <w:rFonts w:cstheme="minorHAnsi"/>
          <w:b/>
          <w:sz w:val="22"/>
          <w:lang w:val="en-US"/>
        </w:rPr>
        <w:t>5</w:t>
      </w:r>
      <w:r w:rsidRPr="005627A5">
        <w:rPr>
          <w:rFonts w:cstheme="minorHAnsi"/>
          <w:b/>
          <w:sz w:val="22"/>
          <w:lang w:val="en-US"/>
        </w:rPr>
        <w:t>:</w:t>
      </w:r>
      <w:r w:rsidR="008C5039" w:rsidRPr="005627A5">
        <w:rPr>
          <w:rFonts w:cstheme="minorHAnsi"/>
          <w:b/>
          <w:sz w:val="22"/>
          <w:lang w:val="en-US"/>
        </w:rPr>
        <w:t xml:space="preserve"> </w:t>
      </w:r>
      <w:r w:rsidRPr="005627A5">
        <w:rPr>
          <w:rFonts w:cstheme="minorHAnsi"/>
          <w:b/>
          <w:sz w:val="22"/>
          <w:lang w:val="en-US"/>
        </w:rPr>
        <w:t>PD3D treatment response (IC</w:t>
      </w:r>
      <w:r w:rsidRPr="005627A5">
        <w:rPr>
          <w:rFonts w:cstheme="minorHAnsi"/>
          <w:b/>
          <w:sz w:val="22"/>
          <w:vertAlign w:val="subscript"/>
          <w:lang w:val="en-US"/>
        </w:rPr>
        <w:t>50</w:t>
      </w:r>
      <w:r w:rsidRPr="005627A5">
        <w:rPr>
          <w:rFonts w:cstheme="minorHAnsi"/>
          <w:b/>
          <w:sz w:val="22"/>
          <w:lang w:val="en-US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"/>
        <w:gridCol w:w="747"/>
        <w:gridCol w:w="804"/>
        <w:gridCol w:w="864"/>
        <w:gridCol w:w="921"/>
        <w:gridCol w:w="864"/>
        <w:gridCol w:w="834"/>
        <w:gridCol w:w="864"/>
        <w:gridCol w:w="790"/>
        <w:gridCol w:w="790"/>
        <w:gridCol w:w="777"/>
      </w:tblGrid>
      <w:tr w:rsidR="00D9625B" w:rsidRPr="005627A5" w:rsidTr="00003BC0">
        <w:trPr>
          <w:trHeight w:val="45"/>
        </w:trPr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</w:p>
        </w:tc>
        <w:tc>
          <w:tcPr>
            <w:tcW w:w="4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C</w:t>
            </w: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vertAlign w:val="subscript"/>
                <w:lang w:val="en-US"/>
              </w:rPr>
              <w:t>max</w:t>
            </w:r>
            <w:proofErr w:type="spellEnd"/>
          </w:p>
        </w:tc>
        <w:tc>
          <w:tcPr>
            <w:tcW w:w="437" w:type="pct"/>
            <w:tcBorders>
              <w:top w:val="single" w:sz="8" w:space="0" w:color="auto"/>
              <w:bottom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CRC-06</w:t>
            </w:r>
          </w:p>
        </w:tc>
        <w:tc>
          <w:tcPr>
            <w:tcW w:w="469" w:type="pct"/>
            <w:tcBorders>
              <w:top w:val="single" w:sz="8" w:space="0" w:color="auto"/>
              <w:bottom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CRC-19A</w:t>
            </w:r>
          </w:p>
        </w:tc>
        <w:tc>
          <w:tcPr>
            <w:tcW w:w="500" w:type="pct"/>
            <w:tcBorders>
              <w:top w:val="single" w:sz="8" w:space="0" w:color="auto"/>
              <w:bottom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CRC-21B</w:t>
            </w:r>
          </w:p>
        </w:tc>
        <w:tc>
          <w:tcPr>
            <w:tcW w:w="469" w:type="pct"/>
            <w:tcBorders>
              <w:top w:val="single" w:sz="8" w:space="0" w:color="auto"/>
              <w:bottom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CRC-28A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CRC-28B</w:t>
            </w:r>
          </w:p>
        </w:tc>
        <w:tc>
          <w:tcPr>
            <w:tcW w:w="469" w:type="pct"/>
            <w:tcBorders>
              <w:top w:val="single" w:sz="8" w:space="0" w:color="auto"/>
              <w:bottom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CRC-39</w:t>
            </w:r>
          </w:p>
        </w:tc>
        <w:tc>
          <w:tcPr>
            <w:tcW w:w="429" w:type="pct"/>
            <w:tcBorders>
              <w:top w:val="single" w:sz="8" w:space="0" w:color="auto"/>
              <w:bottom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CRC-55A</w:t>
            </w:r>
          </w:p>
        </w:tc>
        <w:tc>
          <w:tcPr>
            <w:tcW w:w="429" w:type="pct"/>
            <w:tcBorders>
              <w:top w:val="single" w:sz="8" w:space="0" w:color="auto"/>
              <w:bottom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CRC-55B</w:t>
            </w:r>
          </w:p>
        </w:tc>
        <w:tc>
          <w:tcPr>
            <w:tcW w:w="42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CRC-69A</w:t>
            </w:r>
          </w:p>
        </w:tc>
      </w:tr>
      <w:tr w:rsidR="00D9625B" w:rsidRPr="005627A5" w:rsidTr="00003BC0">
        <w:trPr>
          <w:trHeight w:val="76"/>
        </w:trPr>
        <w:tc>
          <w:tcPr>
            <w:tcW w:w="51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5-FU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400</w:t>
            </w:r>
          </w:p>
        </w:tc>
        <w:tc>
          <w:tcPr>
            <w:tcW w:w="437" w:type="pct"/>
            <w:tcBorders>
              <w:top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10</w:t>
            </w:r>
            <w:r w:rsidR="005218F6"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08</w:t>
            </w:r>
          </w:p>
        </w:tc>
        <w:tc>
          <w:tcPr>
            <w:tcW w:w="469" w:type="pct"/>
            <w:tcBorders>
              <w:top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17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08</w:t>
            </w:r>
          </w:p>
        </w:tc>
        <w:tc>
          <w:tcPr>
            <w:tcW w:w="500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2960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00</w:t>
            </w:r>
          </w:p>
        </w:tc>
        <w:tc>
          <w:tcPr>
            <w:tcW w:w="469" w:type="pct"/>
            <w:tcBorders>
              <w:top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4</w:t>
            </w:r>
            <w:r w:rsidR="005218F6"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30</w:t>
            </w:r>
          </w:p>
        </w:tc>
        <w:tc>
          <w:tcPr>
            <w:tcW w:w="453" w:type="pct"/>
            <w:tcBorders>
              <w:top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5</w:t>
            </w:r>
            <w:r w:rsidR="005218F6"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11</w:t>
            </w:r>
          </w:p>
        </w:tc>
        <w:tc>
          <w:tcPr>
            <w:tcW w:w="469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1032</w:t>
            </w:r>
            <w:r w:rsidR="005218F6"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00</w:t>
            </w:r>
          </w:p>
        </w:tc>
        <w:tc>
          <w:tcPr>
            <w:tcW w:w="429" w:type="pct"/>
            <w:tcBorders>
              <w:top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132</w:t>
            </w:r>
            <w:r w:rsidR="005218F6"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20</w:t>
            </w:r>
          </w:p>
        </w:tc>
        <w:tc>
          <w:tcPr>
            <w:tcW w:w="429" w:type="pct"/>
            <w:tcBorders>
              <w:top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59</w:t>
            </w:r>
            <w:r w:rsidR="005218F6"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48</w:t>
            </w:r>
          </w:p>
        </w:tc>
        <w:tc>
          <w:tcPr>
            <w:tcW w:w="423" w:type="pct"/>
            <w:tcBorders>
              <w:top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34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68</w:t>
            </w:r>
          </w:p>
        </w:tc>
      </w:tr>
      <w:tr w:rsidR="00D9625B" w:rsidRPr="005627A5" w:rsidTr="00003BC0">
        <w:trPr>
          <w:trHeight w:val="81"/>
        </w:trPr>
        <w:tc>
          <w:tcPr>
            <w:tcW w:w="517" w:type="pct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Oxaliplatin</w:t>
            </w:r>
            <w:proofErr w:type="spellEnd"/>
          </w:p>
        </w:tc>
        <w:tc>
          <w:tcPr>
            <w:tcW w:w="406" w:type="pct"/>
            <w:tcBorders>
              <w:lef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3,6</w:t>
            </w:r>
          </w:p>
        </w:tc>
        <w:tc>
          <w:tcPr>
            <w:tcW w:w="437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5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09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36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53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46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04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301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-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-</w:t>
            </w:r>
          </w:p>
        </w:tc>
        <w:tc>
          <w:tcPr>
            <w:tcW w:w="42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17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07</w:t>
            </w:r>
          </w:p>
        </w:tc>
        <w:tc>
          <w:tcPr>
            <w:tcW w:w="42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161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90</w:t>
            </w:r>
          </w:p>
        </w:tc>
        <w:tc>
          <w:tcPr>
            <w:tcW w:w="423" w:type="pct"/>
            <w:tcBorders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3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65</w:t>
            </w:r>
          </w:p>
        </w:tc>
      </w:tr>
      <w:tr w:rsidR="00D9625B" w:rsidRPr="005627A5" w:rsidTr="00003BC0">
        <w:trPr>
          <w:trHeight w:val="35"/>
        </w:trPr>
        <w:tc>
          <w:tcPr>
            <w:tcW w:w="517" w:type="pct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 xml:space="preserve">SN38 </w:t>
            </w:r>
          </w:p>
        </w:tc>
        <w:tc>
          <w:tcPr>
            <w:tcW w:w="406" w:type="pct"/>
            <w:tcBorders>
              <w:lef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0,06</w:t>
            </w:r>
          </w:p>
        </w:tc>
        <w:tc>
          <w:tcPr>
            <w:tcW w:w="437" w:type="pct"/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01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11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3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85</w:t>
            </w:r>
          </w:p>
        </w:tc>
        <w:tc>
          <w:tcPr>
            <w:tcW w:w="469" w:type="pct"/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02</w:t>
            </w:r>
          </w:p>
        </w:tc>
        <w:tc>
          <w:tcPr>
            <w:tcW w:w="453" w:type="pct"/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03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10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13</w:t>
            </w:r>
          </w:p>
        </w:tc>
        <w:tc>
          <w:tcPr>
            <w:tcW w:w="42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17</w:t>
            </w:r>
          </w:p>
        </w:tc>
        <w:tc>
          <w:tcPr>
            <w:tcW w:w="429" w:type="pct"/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02</w:t>
            </w:r>
          </w:p>
        </w:tc>
        <w:tc>
          <w:tcPr>
            <w:tcW w:w="423" w:type="pct"/>
            <w:tcBorders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02</w:t>
            </w:r>
          </w:p>
        </w:tc>
      </w:tr>
      <w:tr w:rsidR="00D9625B" w:rsidRPr="005627A5" w:rsidTr="00003BC0">
        <w:trPr>
          <w:trHeight w:val="35"/>
        </w:trPr>
        <w:tc>
          <w:tcPr>
            <w:tcW w:w="517" w:type="pct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Regorafenib</w:t>
            </w:r>
            <w:proofErr w:type="spellEnd"/>
          </w:p>
        </w:tc>
        <w:tc>
          <w:tcPr>
            <w:tcW w:w="406" w:type="pct"/>
            <w:tcBorders>
              <w:lef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8</w:t>
            </w:r>
          </w:p>
        </w:tc>
        <w:tc>
          <w:tcPr>
            <w:tcW w:w="437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12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29</w:t>
            </w:r>
          </w:p>
        </w:tc>
        <w:tc>
          <w:tcPr>
            <w:tcW w:w="469" w:type="pct"/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7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90</w:t>
            </w:r>
          </w:p>
        </w:tc>
        <w:tc>
          <w:tcPr>
            <w:tcW w:w="500" w:type="pct"/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67</w:t>
            </w:r>
          </w:p>
        </w:tc>
        <w:tc>
          <w:tcPr>
            <w:tcW w:w="469" w:type="pct"/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6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81</w:t>
            </w:r>
          </w:p>
        </w:tc>
        <w:tc>
          <w:tcPr>
            <w:tcW w:w="453" w:type="pct"/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1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52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9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10</w:t>
            </w:r>
          </w:p>
        </w:tc>
        <w:tc>
          <w:tcPr>
            <w:tcW w:w="42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9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72</w:t>
            </w:r>
          </w:p>
        </w:tc>
        <w:tc>
          <w:tcPr>
            <w:tcW w:w="429" w:type="pct"/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4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38</w:t>
            </w:r>
          </w:p>
        </w:tc>
        <w:tc>
          <w:tcPr>
            <w:tcW w:w="423" w:type="pct"/>
            <w:tcBorders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5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99</w:t>
            </w:r>
          </w:p>
        </w:tc>
      </w:tr>
      <w:tr w:rsidR="00D9625B" w:rsidRPr="005627A5" w:rsidTr="00003BC0">
        <w:trPr>
          <w:trHeight w:val="35"/>
        </w:trPr>
        <w:tc>
          <w:tcPr>
            <w:tcW w:w="517" w:type="pct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Cetuximab</w:t>
            </w:r>
            <w:proofErr w:type="spellEnd"/>
          </w:p>
        </w:tc>
        <w:tc>
          <w:tcPr>
            <w:tcW w:w="406" w:type="pct"/>
            <w:tcBorders>
              <w:lef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0,6</w:t>
            </w:r>
          </w:p>
        </w:tc>
        <w:tc>
          <w:tcPr>
            <w:tcW w:w="437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-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-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34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32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14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22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4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58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5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01</w:t>
            </w:r>
          </w:p>
        </w:tc>
        <w:tc>
          <w:tcPr>
            <w:tcW w:w="42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153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20</w:t>
            </w:r>
          </w:p>
        </w:tc>
        <w:tc>
          <w:tcPr>
            <w:tcW w:w="42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10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60</w:t>
            </w:r>
          </w:p>
        </w:tc>
        <w:tc>
          <w:tcPr>
            <w:tcW w:w="423" w:type="pct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2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84</w:t>
            </w:r>
          </w:p>
        </w:tc>
      </w:tr>
      <w:tr w:rsidR="00D9625B" w:rsidRPr="005627A5" w:rsidTr="00003BC0">
        <w:trPr>
          <w:trHeight w:val="35"/>
        </w:trPr>
        <w:tc>
          <w:tcPr>
            <w:tcW w:w="517" w:type="pct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Dabrafenib</w:t>
            </w:r>
            <w:proofErr w:type="spellEnd"/>
          </w:p>
        </w:tc>
        <w:tc>
          <w:tcPr>
            <w:tcW w:w="406" w:type="pct"/>
            <w:tcBorders>
              <w:lef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2,8</w:t>
            </w:r>
          </w:p>
        </w:tc>
        <w:tc>
          <w:tcPr>
            <w:tcW w:w="437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233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10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44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71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7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49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46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03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36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90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24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90</w:t>
            </w:r>
          </w:p>
        </w:tc>
        <w:tc>
          <w:tcPr>
            <w:tcW w:w="42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43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23</w:t>
            </w:r>
          </w:p>
        </w:tc>
        <w:tc>
          <w:tcPr>
            <w:tcW w:w="42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10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01</w:t>
            </w:r>
          </w:p>
        </w:tc>
        <w:tc>
          <w:tcPr>
            <w:tcW w:w="423" w:type="pct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15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49</w:t>
            </w:r>
          </w:p>
        </w:tc>
      </w:tr>
      <w:tr w:rsidR="00D9625B" w:rsidRPr="005627A5" w:rsidTr="00003BC0">
        <w:trPr>
          <w:trHeight w:val="35"/>
        </w:trPr>
        <w:tc>
          <w:tcPr>
            <w:tcW w:w="517" w:type="pct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Trametinib</w:t>
            </w:r>
            <w:proofErr w:type="spellEnd"/>
          </w:p>
        </w:tc>
        <w:tc>
          <w:tcPr>
            <w:tcW w:w="406" w:type="pct"/>
            <w:tcBorders>
              <w:lef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0,04</w:t>
            </w:r>
          </w:p>
        </w:tc>
        <w:tc>
          <w:tcPr>
            <w:tcW w:w="437" w:type="pct"/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03</w:t>
            </w:r>
          </w:p>
        </w:tc>
        <w:tc>
          <w:tcPr>
            <w:tcW w:w="469" w:type="pct"/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01</w:t>
            </w:r>
          </w:p>
        </w:tc>
        <w:tc>
          <w:tcPr>
            <w:tcW w:w="500" w:type="pct"/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01</w:t>
            </w:r>
          </w:p>
        </w:tc>
        <w:tc>
          <w:tcPr>
            <w:tcW w:w="469" w:type="pct"/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04</w:t>
            </w:r>
          </w:p>
        </w:tc>
        <w:tc>
          <w:tcPr>
            <w:tcW w:w="453" w:type="pct"/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01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-</w:t>
            </w:r>
          </w:p>
        </w:tc>
        <w:tc>
          <w:tcPr>
            <w:tcW w:w="429" w:type="pct"/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03</w:t>
            </w:r>
          </w:p>
        </w:tc>
        <w:tc>
          <w:tcPr>
            <w:tcW w:w="429" w:type="pct"/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02</w:t>
            </w:r>
          </w:p>
        </w:tc>
        <w:tc>
          <w:tcPr>
            <w:tcW w:w="423" w:type="pct"/>
            <w:tcBorders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00</w:t>
            </w:r>
          </w:p>
        </w:tc>
      </w:tr>
      <w:tr w:rsidR="00D9625B" w:rsidRPr="005627A5" w:rsidTr="00003BC0">
        <w:trPr>
          <w:trHeight w:val="35"/>
        </w:trPr>
        <w:tc>
          <w:tcPr>
            <w:tcW w:w="517" w:type="pct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LY294002</w:t>
            </w:r>
          </w:p>
        </w:tc>
        <w:tc>
          <w:tcPr>
            <w:tcW w:w="406" w:type="pct"/>
            <w:tcBorders>
              <w:lef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20</w:t>
            </w:r>
          </w:p>
        </w:tc>
        <w:tc>
          <w:tcPr>
            <w:tcW w:w="437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54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20</w:t>
            </w:r>
          </w:p>
        </w:tc>
        <w:tc>
          <w:tcPr>
            <w:tcW w:w="469" w:type="pct"/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19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70</w:t>
            </w:r>
          </w:p>
        </w:tc>
        <w:tc>
          <w:tcPr>
            <w:tcW w:w="500" w:type="pct"/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5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06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66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66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23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13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367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70</w:t>
            </w:r>
          </w:p>
        </w:tc>
        <w:tc>
          <w:tcPr>
            <w:tcW w:w="42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20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34</w:t>
            </w:r>
          </w:p>
        </w:tc>
        <w:tc>
          <w:tcPr>
            <w:tcW w:w="429" w:type="pct"/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4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92</w:t>
            </w:r>
          </w:p>
        </w:tc>
        <w:tc>
          <w:tcPr>
            <w:tcW w:w="423" w:type="pct"/>
            <w:tcBorders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4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32</w:t>
            </w:r>
          </w:p>
        </w:tc>
      </w:tr>
      <w:tr w:rsidR="00D9625B" w:rsidRPr="005627A5" w:rsidTr="00003BC0">
        <w:trPr>
          <w:trHeight w:val="35"/>
        </w:trPr>
        <w:tc>
          <w:tcPr>
            <w:tcW w:w="517" w:type="pct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Copanlisib</w:t>
            </w:r>
            <w:proofErr w:type="spellEnd"/>
          </w:p>
        </w:tc>
        <w:tc>
          <w:tcPr>
            <w:tcW w:w="406" w:type="pct"/>
            <w:tcBorders>
              <w:lef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1</w:t>
            </w:r>
          </w:p>
        </w:tc>
        <w:tc>
          <w:tcPr>
            <w:tcW w:w="437" w:type="pct"/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26</w:t>
            </w:r>
          </w:p>
        </w:tc>
        <w:tc>
          <w:tcPr>
            <w:tcW w:w="469" w:type="pct"/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04</w:t>
            </w:r>
          </w:p>
        </w:tc>
        <w:tc>
          <w:tcPr>
            <w:tcW w:w="500" w:type="pct"/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02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1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20</w:t>
            </w:r>
          </w:p>
        </w:tc>
        <w:tc>
          <w:tcPr>
            <w:tcW w:w="453" w:type="pct"/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21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-</w:t>
            </w:r>
          </w:p>
        </w:tc>
        <w:tc>
          <w:tcPr>
            <w:tcW w:w="429" w:type="pct"/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04</w:t>
            </w:r>
          </w:p>
        </w:tc>
        <w:tc>
          <w:tcPr>
            <w:tcW w:w="429" w:type="pct"/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04</w:t>
            </w:r>
          </w:p>
        </w:tc>
        <w:tc>
          <w:tcPr>
            <w:tcW w:w="423" w:type="pct"/>
            <w:tcBorders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14</w:t>
            </w:r>
          </w:p>
        </w:tc>
      </w:tr>
      <w:tr w:rsidR="00D9625B" w:rsidRPr="005627A5" w:rsidTr="00003BC0">
        <w:trPr>
          <w:trHeight w:val="35"/>
        </w:trPr>
        <w:tc>
          <w:tcPr>
            <w:tcW w:w="517" w:type="pct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Afatinib</w:t>
            </w:r>
            <w:proofErr w:type="spellEnd"/>
          </w:p>
        </w:tc>
        <w:tc>
          <w:tcPr>
            <w:tcW w:w="406" w:type="pct"/>
            <w:tcBorders>
              <w:lef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0,01</w:t>
            </w:r>
          </w:p>
        </w:tc>
        <w:tc>
          <w:tcPr>
            <w:tcW w:w="437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2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90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68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37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 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12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07</w:t>
            </w:r>
          </w:p>
        </w:tc>
        <w:tc>
          <w:tcPr>
            <w:tcW w:w="42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1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28</w:t>
            </w:r>
          </w:p>
        </w:tc>
        <w:tc>
          <w:tcPr>
            <w:tcW w:w="42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10</w:t>
            </w:r>
          </w:p>
        </w:tc>
        <w:tc>
          <w:tcPr>
            <w:tcW w:w="423" w:type="pct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02</w:t>
            </w:r>
          </w:p>
        </w:tc>
      </w:tr>
      <w:tr w:rsidR="00D9625B" w:rsidRPr="005627A5" w:rsidTr="00003BC0">
        <w:trPr>
          <w:trHeight w:val="35"/>
        </w:trPr>
        <w:tc>
          <w:tcPr>
            <w:tcW w:w="517" w:type="pct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Ruxolitinib</w:t>
            </w:r>
            <w:proofErr w:type="spellEnd"/>
          </w:p>
        </w:tc>
        <w:tc>
          <w:tcPr>
            <w:tcW w:w="406" w:type="pct"/>
            <w:tcBorders>
              <w:lef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1,2</w:t>
            </w:r>
          </w:p>
        </w:tc>
        <w:tc>
          <w:tcPr>
            <w:tcW w:w="437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-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2"/>
                <w:szCs w:val="16"/>
                <w:lang w:val="en-US"/>
              </w:rPr>
              <w:t>-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104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10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-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2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00</w:t>
            </w:r>
          </w:p>
        </w:tc>
        <w:tc>
          <w:tcPr>
            <w:tcW w:w="42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 </w:t>
            </w:r>
          </w:p>
        </w:tc>
        <w:tc>
          <w:tcPr>
            <w:tcW w:w="42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19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17</w:t>
            </w:r>
          </w:p>
        </w:tc>
        <w:tc>
          <w:tcPr>
            <w:tcW w:w="423" w:type="pct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14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15</w:t>
            </w:r>
          </w:p>
        </w:tc>
      </w:tr>
      <w:tr w:rsidR="00D9625B" w:rsidRPr="005627A5" w:rsidTr="00003BC0">
        <w:trPr>
          <w:trHeight w:val="35"/>
        </w:trPr>
        <w:tc>
          <w:tcPr>
            <w:tcW w:w="517" w:type="pct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Everolimus</w:t>
            </w:r>
            <w:proofErr w:type="spellEnd"/>
          </w:p>
        </w:tc>
        <w:tc>
          <w:tcPr>
            <w:tcW w:w="406" w:type="pct"/>
            <w:tcBorders>
              <w:lef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0,02</w:t>
            </w:r>
          </w:p>
        </w:tc>
        <w:tc>
          <w:tcPr>
            <w:tcW w:w="437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-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13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15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23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7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67</w:t>
            </w:r>
          </w:p>
        </w:tc>
        <w:tc>
          <w:tcPr>
            <w:tcW w:w="42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1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32</w:t>
            </w:r>
          </w:p>
        </w:tc>
        <w:tc>
          <w:tcPr>
            <w:tcW w:w="42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06</w:t>
            </w:r>
          </w:p>
        </w:tc>
        <w:tc>
          <w:tcPr>
            <w:tcW w:w="423" w:type="pct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08</w:t>
            </w:r>
          </w:p>
        </w:tc>
      </w:tr>
      <w:tr w:rsidR="00D9625B" w:rsidRPr="005627A5" w:rsidTr="00003BC0">
        <w:trPr>
          <w:trHeight w:val="35"/>
        </w:trPr>
        <w:tc>
          <w:tcPr>
            <w:tcW w:w="517" w:type="pct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Crizotinib</w:t>
            </w:r>
            <w:proofErr w:type="spellEnd"/>
          </w:p>
        </w:tc>
        <w:tc>
          <w:tcPr>
            <w:tcW w:w="406" w:type="pct"/>
            <w:tcBorders>
              <w:lef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0,2</w:t>
            </w:r>
          </w:p>
        </w:tc>
        <w:tc>
          <w:tcPr>
            <w:tcW w:w="437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11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68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2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48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2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49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39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58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11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74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1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11</w:t>
            </w:r>
          </w:p>
        </w:tc>
        <w:tc>
          <w:tcPr>
            <w:tcW w:w="42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3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78</w:t>
            </w:r>
          </w:p>
        </w:tc>
        <w:tc>
          <w:tcPr>
            <w:tcW w:w="42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1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38</w:t>
            </w:r>
          </w:p>
        </w:tc>
        <w:tc>
          <w:tcPr>
            <w:tcW w:w="423" w:type="pct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32</w:t>
            </w:r>
          </w:p>
        </w:tc>
      </w:tr>
      <w:tr w:rsidR="00D9625B" w:rsidRPr="005627A5" w:rsidTr="00003BC0">
        <w:trPr>
          <w:trHeight w:val="35"/>
        </w:trPr>
        <w:tc>
          <w:tcPr>
            <w:tcW w:w="517" w:type="pct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Docetaxel</w:t>
            </w:r>
          </w:p>
        </w:tc>
        <w:tc>
          <w:tcPr>
            <w:tcW w:w="406" w:type="pct"/>
            <w:tcBorders>
              <w:lef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3,6</w:t>
            </w:r>
          </w:p>
        </w:tc>
        <w:tc>
          <w:tcPr>
            <w:tcW w:w="437" w:type="pct"/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04</w:t>
            </w:r>
          </w:p>
        </w:tc>
        <w:tc>
          <w:tcPr>
            <w:tcW w:w="469" w:type="pct"/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1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38</w:t>
            </w:r>
          </w:p>
        </w:tc>
        <w:tc>
          <w:tcPr>
            <w:tcW w:w="500" w:type="pct"/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92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7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82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17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98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-</w:t>
            </w:r>
          </w:p>
        </w:tc>
        <w:tc>
          <w:tcPr>
            <w:tcW w:w="429" w:type="pct"/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4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27</w:t>
            </w:r>
          </w:p>
        </w:tc>
        <w:tc>
          <w:tcPr>
            <w:tcW w:w="429" w:type="pct"/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51</w:t>
            </w:r>
          </w:p>
        </w:tc>
        <w:tc>
          <w:tcPr>
            <w:tcW w:w="423" w:type="pct"/>
            <w:tcBorders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2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45</w:t>
            </w:r>
          </w:p>
        </w:tc>
      </w:tr>
      <w:tr w:rsidR="00D9625B" w:rsidRPr="005627A5" w:rsidTr="00003BC0">
        <w:trPr>
          <w:trHeight w:val="35"/>
        </w:trPr>
        <w:tc>
          <w:tcPr>
            <w:tcW w:w="51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Erlotinib</w:t>
            </w:r>
            <w:proofErr w:type="spellEnd"/>
          </w:p>
        </w:tc>
        <w:tc>
          <w:tcPr>
            <w:tcW w:w="406" w:type="pct"/>
            <w:tcBorders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6"/>
                <w:lang w:val="en-US"/>
              </w:rPr>
              <w:t>3,2</w:t>
            </w:r>
          </w:p>
        </w:tc>
        <w:tc>
          <w:tcPr>
            <w:tcW w:w="437" w:type="pct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110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70</w:t>
            </w:r>
          </w:p>
        </w:tc>
        <w:tc>
          <w:tcPr>
            <w:tcW w:w="469" w:type="pct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5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66</w:t>
            </w:r>
          </w:p>
        </w:tc>
        <w:tc>
          <w:tcPr>
            <w:tcW w:w="500" w:type="pct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3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99</w:t>
            </w:r>
          </w:p>
        </w:tc>
        <w:tc>
          <w:tcPr>
            <w:tcW w:w="469" w:type="pct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6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58</w:t>
            </w:r>
          </w:p>
        </w:tc>
        <w:tc>
          <w:tcPr>
            <w:tcW w:w="453" w:type="pct"/>
            <w:tcBorders>
              <w:bottom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2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57</w:t>
            </w:r>
          </w:p>
        </w:tc>
        <w:tc>
          <w:tcPr>
            <w:tcW w:w="469" w:type="pct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-</w:t>
            </w:r>
          </w:p>
        </w:tc>
        <w:tc>
          <w:tcPr>
            <w:tcW w:w="429" w:type="pct"/>
            <w:tcBorders>
              <w:bottom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2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58</w:t>
            </w:r>
          </w:p>
        </w:tc>
        <w:tc>
          <w:tcPr>
            <w:tcW w:w="429" w:type="pct"/>
            <w:tcBorders>
              <w:bottom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70</w:t>
            </w:r>
          </w:p>
        </w:tc>
        <w:tc>
          <w:tcPr>
            <w:tcW w:w="423" w:type="pct"/>
            <w:tcBorders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D9625B" w:rsidRPr="005627A5" w:rsidRDefault="00D9625B" w:rsidP="00D9625B">
            <w:pPr>
              <w:jc w:val="center"/>
              <w:rPr>
                <w:rFonts w:eastAsia="Times New Roman" w:cstheme="minorHAnsi"/>
                <w:sz w:val="12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0</w:t>
            </w:r>
            <w:r w:rsidR="005218F6" w:rsidRPr="005627A5">
              <w:rPr>
                <w:rFonts w:eastAsia="Times New Roman" w:cstheme="minorHAnsi"/>
                <w:sz w:val="12"/>
                <w:szCs w:val="16"/>
                <w:lang w:val="en-US"/>
              </w:rPr>
              <w:t>.</w:t>
            </w:r>
            <w:r w:rsidRPr="005627A5">
              <w:rPr>
                <w:rFonts w:eastAsia="Times New Roman" w:cstheme="minorHAnsi"/>
                <w:sz w:val="12"/>
                <w:szCs w:val="16"/>
                <w:lang w:val="en-US"/>
              </w:rPr>
              <w:t>37</w:t>
            </w:r>
          </w:p>
        </w:tc>
      </w:tr>
    </w:tbl>
    <w:p w:rsidR="00A225FD" w:rsidRPr="005627A5" w:rsidRDefault="00D9625B" w:rsidP="00A225FD">
      <w:pPr>
        <w:spacing w:line="360" w:lineRule="auto"/>
        <w:jc w:val="both"/>
        <w:rPr>
          <w:rFonts w:cstheme="minorHAnsi"/>
          <w:sz w:val="18"/>
          <w:lang w:val="en-US"/>
        </w:rPr>
      </w:pPr>
      <w:r w:rsidRPr="005627A5">
        <w:rPr>
          <w:rFonts w:cstheme="minorHAnsi"/>
          <w:noProof/>
          <w:sz w:val="18"/>
          <w:lang w:val="en-US"/>
        </w:rPr>
        <w:t>IC</w:t>
      </w:r>
      <w:r w:rsidRPr="005627A5">
        <w:rPr>
          <w:rFonts w:cstheme="minorHAnsi"/>
          <w:noProof/>
          <w:sz w:val="18"/>
          <w:vertAlign w:val="subscript"/>
          <w:lang w:val="en-US"/>
        </w:rPr>
        <w:t>50</w:t>
      </w:r>
      <w:r w:rsidRPr="005627A5">
        <w:rPr>
          <w:rFonts w:cstheme="minorHAnsi"/>
          <w:noProof/>
          <w:sz w:val="18"/>
          <w:lang w:val="en-US"/>
        </w:rPr>
        <w:t xml:space="preserve"> values below C</w:t>
      </w:r>
      <w:r w:rsidRPr="005627A5">
        <w:rPr>
          <w:rFonts w:cstheme="minorHAnsi"/>
          <w:noProof/>
          <w:sz w:val="18"/>
          <w:vertAlign w:val="subscript"/>
          <w:lang w:val="en-US"/>
        </w:rPr>
        <w:t>max</w:t>
      </w:r>
      <w:r w:rsidRPr="005627A5">
        <w:rPr>
          <w:rFonts w:cstheme="minorHAnsi"/>
          <w:noProof/>
          <w:sz w:val="18"/>
          <w:lang w:val="en-US"/>
        </w:rPr>
        <w:t xml:space="preserve"> are </w:t>
      </w:r>
      <w:r w:rsidR="003844FC" w:rsidRPr="005627A5">
        <w:rPr>
          <w:rFonts w:cstheme="minorHAnsi"/>
          <w:noProof/>
          <w:sz w:val="18"/>
          <w:lang w:val="en-US"/>
        </w:rPr>
        <w:t>highlighted</w:t>
      </w:r>
      <w:r w:rsidRPr="005627A5">
        <w:rPr>
          <w:rFonts w:cstheme="minorHAnsi"/>
          <w:noProof/>
          <w:sz w:val="18"/>
          <w:lang w:val="en-US"/>
        </w:rPr>
        <w:t xml:space="preserve"> in green</w:t>
      </w:r>
    </w:p>
    <w:p w:rsidR="00584784" w:rsidRPr="005627A5" w:rsidRDefault="00584784" w:rsidP="006F33FC">
      <w:pPr>
        <w:spacing w:line="360" w:lineRule="auto"/>
        <w:jc w:val="both"/>
        <w:rPr>
          <w:rFonts w:cstheme="minorHAnsi"/>
          <w:lang w:val="en-US"/>
        </w:rPr>
      </w:pPr>
    </w:p>
    <w:p w:rsidR="00572069" w:rsidRPr="005627A5" w:rsidRDefault="00572069" w:rsidP="00572069">
      <w:pPr>
        <w:spacing w:line="360" w:lineRule="auto"/>
        <w:jc w:val="both"/>
        <w:rPr>
          <w:rFonts w:cstheme="minorHAnsi"/>
          <w:b/>
          <w:sz w:val="22"/>
          <w:lang w:val="en-US"/>
        </w:rPr>
      </w:pPr>
      <w:r w:rsidRPr="005627A5">
        <w:rPr>
          <w:rFonts w:cstheme="minorHAnsi"/>
          <w:b/>
          <w:sz w:val="22"/>
          <w:lang w:val="en-US"/>
        </w:rPr>
        <w:t xml:space="preserve">Table </w:t>
      </w:r>
      <w:r w:rsidR="00D35E9A" w:rsidRPr="005627A5">
        <w:rPr>
          <w:rFonts w:cstheme="minorHAnsi"/>
          <w:b/>
          <w:sz w:val="22"/>
          <w:lang w:val="en-US"/>
        </w:rPr>
        <w:t>S6</w:t>
      </w:r>
      <w:r w:rsidR="008C5039" w:rsidRPr="005627A5">
        <w:rPr>
          <w:rFonts w:cstheme="minorHAnsi"/>
          <w:b/>
          <w:sz w:val="22"/>
          <w:lang w:val="en-US"/>
        </w:rPr>
        <w:t xml:space="preserve">: </w:t>
      </w:r>
      <w:r w:rsidRPr="005627A5">
        <w:rPr>
          <w:rFonts w:cstheme="minorHAnsi"/>
          <w:b/>
          <w:sz w:val="22"/>
          <w:lang w:val="en-US"/>
        </w:rPr>
        <w:t>Ratios and correlations of pmCRC sample types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1"/>
        <w:gridCol w:w="605"/>
        <w:gridCol w:w="605"/>
        <w:gridCol w:w="605"/>
        <w:gridCol w:w="605"/>
        <w:gridCol w:w="605"/>
        <w:gridCol w:w="605"/>
        <w:gridCol w:w="605"/>
        <w:gridCol w:w="605"/>
        <w:gridCol w:w="606"/>
        <w:gridCol w:w="606"/>
        <w:gridCol w:w="606"/>
        <w:gridCol w:w="606"/>
        <w:gridCol w:w="606"/>
        <w:gridCol w:w="595"/>
      </w:tblGrid>
      <w:tr w:rsidR="00572069" w:rsidRPr="005627A5" w:rsidTr="00003BC0">
        <w:trPr>
          <w:trHeight w:val="35"/>
        </w:trPr>
        <w:tc>
          <w:tcPr>
            <w:tcW w:w="34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  <w:t>CRC-05A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  <w:t>CRC-05B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  <w:t>CRC-06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  <w:t>CRC-09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  <w:t>CRC-13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  <w:t>CRC-19A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  <w:t>CRC-19D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  <w:t>CRC-21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  <w:t>CRC-28A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  <w:t>CRC-28B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  <w:t>CRC-39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  <w:t>CRC-55A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  <w:t>CRC-55B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  <w:t>CRC-69A</w:t>
            </w:r>
          </w:p>
        </w:tc>
      </w:tr>
      <w:tr w:rsidR="00572069" w:rsidRPr="005627A5" w:rsidTr="00003BC0">
        <w:trPr>
          <w:trHeight w:val="45"/>
        </w:trPr>
        <w:tc>
          <w:tcPr>
            <w:tcW w:w="344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  <w:t>RNA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</w:tr>
      <w:tr w:rsidR="00572069" w:rsidRPr="005627A5" w:rsidTr="00003BC0">
        <w:trPr>
          <w:trHeight w:val="55"/>
        </w:trPr>
        <w:tc>
          <w:tcPr>
            <w:tcW w:w="34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%PDX/Pat</w:t>
            </w:r>
          </w:p>
        </w:tc>
        <w:tc>
          <w:tcPr>
            <w:tcW w:w="333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89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n.a</w:t>
            </w:r>
            <w:proofErr w:type="spellEnd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.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94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93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86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90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91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89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91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90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93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83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84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86</w:t>
            </w:r>
          </w:p>
        </w:tc>
      </w:tr>
      <w:tr w:rsidR="00572069" w:rsidRPr="005627A5" w:rsidTr="00003BC0">
        <w:trPr>
          <w:trHeight w:val="55"/>
        </w:trPr>
        <w:tc>
          <w:tcPr>
            <w:tcW w:w="34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%PD3D/Pat</w:t>
            </w:r>
          </w:p>
        </w:tc>
        <w:tc>
          <w:tcPr>
            <w:tcW w:w="333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n.a</w:t>
            </w:r>
            <w:proofErr w:type="spellEnd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.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n.a</w:t>
            </w:r>
            <w:proofErr w:type="spellEnd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.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91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n.a</w:t>
            </w:r>
            <w:proofErr w:type="spellEnd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.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n.a</w:t>
            </w:r>
            <w:proofErr w:type="spellEnd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.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93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n.a</w:t>
            </w:r>
            <w:proofErr w:type="spellEnd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.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92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92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94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97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87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91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n.a</w:t>
            </w:r>
            <w:proofErr w:type="spellEnd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.</w:t>
            </w:r>
          </w:p>
        </w:tc>
      </w:tr>
      <w:tr w:rsidR="00572069" w:rsidRPr="005627A5" w:rsidTr="00003BC0">
        <w:trPr>
          <w:trHeight w:val="55"/>
        </w:trPr>
        <w:tc>
          <w:tcPr>
            <w:tcW w:w="3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%PD3D/PDX</w:t>
            </w:r>
          </w:p>
        </w:tc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n.a</w:t>
            </w:r>
            <w:proofErr w:type="spellEnd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.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n.a</w:t>
            </w:r>
            <w:proofErr w:type="spellEnd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.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n.a</w:t>
            </w:r>
            <w:proofErr w:type="spellEnd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.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n.a</w:t>
            </w:r>
            <w:proofErr w:type="spellEnd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.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100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n.a</w:t>
            </w:r>
            <w:proofErr w:type="spellEnd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.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100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100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100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100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100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100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n.a</w:t>
            </w:r>
            <w:proofErr w:type="spellEnd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.</w:t>
            </w:r>
          </w:p>
        </w:tc>
      </w:tr>
      <w:tr w:rsidR="00572069" w:rsidRPr="005627A5" w:rsidTr="00003BC0">
        <w:trPr>
          <w:trHeight w:val="45"/>
        </w:trPr>
        <w:tc>
          <w:tcPr>
            <w:tcW w:w="34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  <w:t>PDX RNA</w:t>
            </w:r>
          </w:p>
        </w:tc>
        <w:tc>
          <w:tcPr>
            <w:tcW w:w="333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</w:tr>
      <w:tr w:rsidR="00572069" w:rsidRPr="005627A5" w:rsidTr="00003BC0">
        <w:trPr>
          <w:trHeight w:val="55"/>
        </w:trPr>
        <w:tc>
          <w:tcPr>
            <w:tcW w:w="3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%Human</w:t>
            </w:r>
          </w:p>
        </w:tc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98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93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91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94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94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52</w:t>
            </w:r>
          </w:p>
        </w:tc>
      </w:tr>
      <w:tr w:rsidR="00572069" w:rsidRPr="005627A5" w:rsidTr="00003BC0">
        <w:trPr>
          <w:trHeight w:val="45"/>
        </w:trPr>
        <w:tc>
          <w:tcPr>
            <w:tcW w:w="34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  <w:t xml:space="preserve">PDX </w:t>
            </w:r>
            <w:proofErr w:type="spellStart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  <w:t>Prot</w:t>
            </w:r>
            <w:proofErr w:type="spellEnd"/>
          </w:p>
        </w:tc>
        <w:tc>
          <w:tcPr>
            <w:tcW w:w="333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</w:tr>
      <w:tr w:rsidR="00572069" w:rsidRPr="005627A5" w:rsidTr="00003BC0">
        <w:trPr>
          <w:trHeight w:val="55"/>
        </w:trPr>
        <w:tc>
          <w:tcPr>
            <w:tcW w:w="3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%Human</w:t>
            </w:r>
          </w:p>
        </w:tc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78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83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84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78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81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83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36</w:t>
            </w:r>
          </w:p>
        </w:tc>
      </w:tr>
      <w:tr w:rsidR="00572069" w:rsidRPr="005627A5" w:rsidTr="00003BC0">
        <w:trPr>
          <w:trHeight w:val="45"/>
        </w:trPr>
        <w:tc>
          <w:tcPr>
            <w:tcW w:w="34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  <w:t>RNA/</w:t>
            </w:r>
            <w:proofErr w:type="spellStart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  <w:t>Prot</w:t>
            </w:r>
            <w:proofErr w:type="spellEnd"/>
          </w:p>
        </w:tc>
        <w:tc>
          <w:tcPr>
            <w:tcW w:w="333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</w:tr>
      <w:tr w:rsidR="00572069" w:rsidRPr="005627A5" w:rsidTr="00003BC0">
        <w:trPr>
          <w:trHeight w:val="55"/>
        </w:trPr>
        <w:tc>
          <w:tcPr>
            <w:tcW w:w="3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Pearson r</w:t>
            </w:r>
          </w:p>
        </w:tc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0.404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0.669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0.719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0.689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0.536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0.669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0.683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0.623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0.699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0.556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0.708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0.723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0.718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0.375</w:t>
            </w:r>
          </w:p>
        </w:tc>
      </w:tr>
      <w:tr w:rsidR="00572069" w:rsidRPr="005627A5" w:rsidTr="00003BC0">
        <w:trPr>
          <w:trHeight w:val="45"/>
        </w:trPr>
        <w:tc>
          <w:tcPr>
            <w:tcW w:w="34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  <w:t>P</w:t>
            </w:r>
            <w:r w:rsidR="00D35E9A"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  <w:t>D</w:t>
            </w: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  <w:t>3D RNA</w:t>
            </w:r>
          </w:p>
        </w:tc>
        <w:tc>
          <w:tcPr>
            <w:tcW w:w="333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</w:tr>
      <w:tr w:rsidR="00572069" w:rsidRPr="005627A5" w:rsidTr="00003BC0">
        <w:trPr>
          <w:trHeight w:val="55"/>
        </w:trPr>
        <w:tc>
          <w:tcPr>
            <w:tcW w:w="3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%Human</w:t>
            </w:r>
          </w:p>
        </w:tc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n.a</w:t>
            </w:r>
            <w:proofErr w:type="spellEnd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.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n.a</w:t>
            </w:r>
            <w:proofErr w:type="spellEnd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.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100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n.a</w:t>
            </w:r>
            <w:proofErr w:type="spellEnd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.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n.a</w:t>
            </w:r>
            <w:proofErr w:type="spellEnd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.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100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n.a</w:t>
            </w:r>
            <w:proofErr w:type="spellEnd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.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83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100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99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100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100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100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n.a</w:t>
            </w:r>
            <w:proofErr w:type="spellEnd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.</w:t>
            </w:r>
          </w:p>
        </w:tc>
      </w:tr>
      <w:tr w:rsidR="00572069" w:rsidRPr="005627A5" w:rsidTr="00003BC0">
        <w:trPr>
          <w:trHeight w:val="45"/>
        </w:trPr>
        <w:tc>
          <w:tcPr>
            <w:tcW w:w="34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  <w:t xml:space="preserve">PD3D </w:t>
            </w:r>
            <w:proofErr w:type="spellStart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  <w:t>Prot</w:t>
            </w:r>
            <w:proofErr w:type="spellEnd"/>
          </w:p>
        </w:tc>
        <w:tc>
          <w:tcPr>
            <w:tcW w:w="333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</w:tr>
      <w:tr w:rsidR="00572069" w:rsidRPr="005627A5" w:rsidTr="00003BC0">
        <w:trPr>
          <w:trHeight w:val="55"/>
        </w:trPr>
        <w:tc>
          <w:tcPr>
            <w:tcW w:w="3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%Human</w:t>
            </w:r>
          </w:p>
        </w:tc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n.a</w:t>
            </w:r>
            <w:proofErr w:type="spellEnd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.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n.a</w:t>
            </w:r>
            <w:proofErr w:type="spellEnd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.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n.a</w:t>
            </w:r>
            <w:proofErr w:type="spellEnd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.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n.a</w:t>
            </w:r>
            <w:proofErr w:type="spellEnd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.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n.a</w:t>
            </w:r>
            <w:proofErr w:type="spellEnd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.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2</w:t>
            </w:r>
            <w:r w:rsidR="00D35E9A"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vertAlign w:val="superscript"/>
                <w:lang w:val="en-US"/>
              </w:rPr>
              <w:t>*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n.a</w:t>
            </w:r>
            <w:proofErr w:type="spellEnd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.</w:t>
            </w:r>
          </w:p>
        </w:tc>
      </w:tr>
      <w:tr w:rsidR="00572069" w:rsidRPr="005627A5" w:rsidTr="00003BC0">
        <w:trPr>
          <w:trHeight w:val="45"/>
        </w:trPr>
        <w:tc>
          <w:tcPr>
            <w:tcW w:w="34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  <w:t>RNA/</w:t>
            </w:r>
            <w:proofErr w:type="spellStart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n-US"/>
              </w:rPr>
              <w:t>Prot</w:t>
            </w:r>
            <w:proofErr w:type="spellEnd"/>
          </w:p>
        </w:tc>
        <w:tc>
          <w:tcPr>
            <w:tcW w:w="333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 </w:t>
            </w:r>
          </w:p>
        </w:tc>
      </w:tr>
      <w:tr w:rsidR="00572069" w:rsidRPr="005627A5" w:rsidTr="00003BC0">
        <w:trPr>
          <w:trHeight w:val="55"/>
        </w:trPr>
        <w:tc>
          <w:tcPr>
            <w:tcW w:w="3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Pearson r</w:t>
            </w:r>
          </w:p>
        </w:tc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n.a</w:t>
            </w:r>
            <w:proofErr w:type="spellEnd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.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n.a</w:t>
            </w:r>
            <w:proofErr w:type="spellEnd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.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0.681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n.a</w:t>
            </w:r>
            <w:proofErr w:type="spellEnd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.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n.a</w:t>
            </w:r>
            <w:proofErr w:type="spellEnd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.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0.623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n.a</w:t>
            </w:r>
            <w:proofErr w:type="spellEnd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.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0.016</w:t>
            </w:r>
            <w:r w:rsidR="00D35E9A"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vertAlign w:val="superscript"/>
                <w:lang w:val="en-US"/>
              </w:rPr>
              <w:t>*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0.613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0.666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0.648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0.649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0.585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72069" w:rsidRPr="005627A5" w:rsidRDefault="00572069" w:rsidP="00572069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n.a</w:t>
            </w:r>
            <w:proofErr w:type="spellEnd"/>
            <w:r w:rsidRPr="005627A5">
              <w:rPr>
                <w:rFonts w:ascii="Calibri" w:eastAsia="Times New Roman" w:hAnsi="Calibri" w:cs="Calibri"/>
                <w:color w:val="000000"/>
                <w:sz w:val="12"/>
                <w:szCs w:val="12"/>
                <w:lang w:val="en-US"/>
              </w:rPr>
              <w:t>.</w:t>
            </w:r>
          </w:p>
        </w:tc>
      </w:tr>
    </w:tbl>
    <w:p w:rsidR="00572069" w:rsidRPr="005627A5" w:rsidRDefault="00572069" w:rsidP="00572069">
      <w:pPr>
        <w:spacing w:line="360" w:lineRule="auto"/>
        <w:jc w:val="both"/>
        <w:rPr>
          <w:rFonts w:cstheme="minorHAnsi"/>
          <w:sz w:val="18"/>
          <w:szCs w:val="18"/>
          <w:lang w:val="en-US"/>
        </w:rPr>
      </w:pPr>
      <w:r w:rsidRPr="005627A5">
        <w:rPr>
          <w:rFonts w:cstheme="minorHAnsi"/>
          <w:b/>
          <w:sz w:val="18"/>
          <w:szCs w:val="18"/>
          <w:lang w:val="en-US"/>
        </w:rPr>
        <w:t>RNA</w:t>
      </w:r>
      <w:r w:rsidRPr="005627A5">
        <w:rPr>
          <w:rFonts w:cstheme="minorHAnsi"/>
          <w:sz w:val="18"/>
          <w:szCs w:val="18"/>
          <w:lang w:val="en-US"/>
        </w:rPr>
        <w:t xml:space="preserve"> – tr</w:t>
      </w:r>
      <w:r w:rsidR="00D35E9A" w:rsidRPr="005627A5">
        <w:rPr>
          <w:rFonts w:cstheme="minorHAnsi"/>
          <w:sz w:val="18"/>
          <w:szCs w:val="18"/>
          <w:lang w:val="en-US"/>
        </w:rPr>
        <w:t>anscripts after mRNA sequencing;</w:t>
      </w:r>
      <w:r w:rsidRPr="005627A5">
        <w:rPr>
          <w:rFonts w:cstheme="minorHAnsi"/>
          <w:sz w:val="18"/>
          <w:szCs w:val="18"/>
          <w:lang w:val="en-US"/>
        </w:rPr>
        <w:t xml:space="preserve"> </w:t>
      </w:r>
      <w:proofErr w:type="spellStart"/>
      <w:r w:rsidRPr="005627A5">
        <w:rPr>
          <w:rFonts w:cstheme="minorHAnsi"/>
          <w:b/>
          <w:sz w:val="18"/>
          <w:szCs w:val="18"/>
          <w:lang w:val="en-US"/>
        </w:rPr>
        <w:t>Prot</w:t>
      </w:r>
      <w:proofErr w:type="spellEnd"/>
      <w:r w:rsidRPr="005627A5">
        <w:rPr>
          <w:rFonts w:cstheme="minorHAnsi"/>
          <w:sz w:val="18"/>
          <w:szCs w:val="18"/>
          <w:lang w:val="en-US"/>
        </w:rPr>
        <w:t xml:space="preserve"> – proteins after MS proteomics</w:t>
      </w:r>
      <w:r w:rsidR="00D35E9A" w:rsidRPr="005627A5">
        <w:rPr>
          <w:rFonts w:cstheme="minorHAnsi"/>
          <w:sz w:val="18"/>
          <w:szCs w:val="18"/>
          <w:lang w:val="en-US"/>
        </w:rPr>
        <w:t xml:space="preserve">; </w:t>
      </w:r>
      <w:r w:rsidR="00D35E9A" w:rsidRPr="005627A5">
        <w:rPr>
          <w:rFonts w:cstheme="minorHAnsi"/>
          <w:b/>
          <w:sz w:val="18"/>
          <w:szCs w:val="18"/>
          <w:vertAlign w:val="superscript"/>
          <w:lang w:val="en-US"/>
        </w:rPr>
        <w:t>*</w:t>
      </w:r>
      <w:r w:rsidR="00D35E9A" w:rsidRPr="005627A5">
        <w:rPr>
          <w:rFonts w:cstheme="minorHAnsi"/>
          <w:sz w:val="18"/>
          <w:szCs w:val="18"/>
          <w:lang w:val="en-US"/>
        </w:rPr>
        <w:t xml:space="preserve"> - </w:t>
      </w:r>
      <w:proofErr w:type="spellStart"/>
      <w:r w:rsidR="00D35E9A" w:rsidRPr="005627A5">
        <w:rPr>
          <w:rFonts w:cstheme="minorHAnsi"/>
          <w:sz w:val="18"/>
          <w:szCs w:val="18"/>
          <w:lang w:val="en-US"/>
        </w:rPr>
        <w:t>matrigel</w:t>
      </w:r>
      <w:proofErr w:type="spellEnd"/>
      <w:r w:rsidR="00D35E9A" w:rsidRPr="005627A5">
        <w:rPr>
          <w:rFonts w:cstheme="minorHAnsi"/>
          <w:sz w:val="18"/>
          <w:szCs w:val="18"/>
          <w:lang w:val="en-US"/>
        </w:rPr>
        <w:t xml:space="preserve"> contamination</w:t>
      </w:r>
    </w:p>
    <w:p w:rsidR="009E18C4" w:rsidRPr="005627A5" w:rsidRDefault="009E18C4">
      <w:pPr>
        <w:spacing w:after="200" w:line="276" w:lineRule="auto"/>
        <w:rPr>
          <w:rFonts w:cstheme="minorHAnsi"/>
          <w:lang w:val="en-US"/>
        </w:rPr>
      </w:pPr>
      <w:r w:rsidRPr="005627A5">
        <w:rPr>
          <w:rFonts w:cstheme="minorHAnsi"/>
          <w:lang w:val="en-US"/>
        </w:rPr>
        <w:br w:type="page"/>
      </w:r>
    </w:p>
    <w:p w:rsidR="00D35E9A" w:rsidRPr="005627A5" w:rsidRDefault="00D35E9A" w:rsidP="00D35E9A">
      <w:pPr>
        <w:spacing w:line="360" w:lineRule="auto"/>
        <w:jc w:val="both"/>
        <w:rPr>
          <w:rFonts w:cstheme="minorHAnsi"/>
          <w:b/>
          <w:sz w:val="22"/>
          <w:lang w:val="en-US"/>
        </w:rPr>
      </w:pPr>
      <w:r w:rsidRPr="005627A5">
        <w:rPr>
          <w:rFonts w:cstheme="minorHAnsi"/>
          <w:b/>
          <w:sz w:val="22"/>
          <w:lang w:val="en-US"/>
        </w:rPr>
        <w:lastRenderedPageBreak/>
        <w:t>Table S</w:t>
      </w:r>
      <w:r w:rsidR="00294D32" w:rsidRPr="005627A5">
        <w:rPr>
          <w:rFonts w:cstheme="minorHAnsi"/>
          <w:b/>
          <w:sz w:val="22"/>
          <w:lang w:val="en-US"/>
        </w:rPr>
        <w:t>7</w:t>
      </w:r>
      <w:r w:rsidR="00F52B21" w:rsidRPr="005627A5">
        <w:rPr>
          <w:rFonts w:cstheme="minorHAnsi"/>
          <w:b/>
          <w:sz w:val="22"/>
          <w:lang w:val="en-US"/>
        </w:rPr>
        <w:t>:</w:t>
      </w:r>
      <w:r w:rsidR="00271026" w:rsidRPr="005627A5">
        <w:rPr>
          <w:rFonts w:cstheme="minorHAnsi"/>
          <w:b/>
          <w:sz w:val="22"/>
          <w:lang w:val="en-US"/>
        </w:rPr>
        <w:t xml:space="preserve"> C</w:t>
      </w:r>
      <w:bookmarkStart w:id="0" w:name="_GoBack"/>
      <w:bookmarkEnd w:id="0"/>
      <w:r w:rsidR="00271026" w:rsidRPr="005627A5">
        <w:rPr>
          <w:rFonts w:cstheme="minorHAnsi"/>
          <w:b/>
          <w:sz w:val="22"/>
          <w:lang w:val="en-US"/>
        </w:rPr>
        <w:t xml:space="preserve">omparison of identified CRC-related </w:t>
      </w:r>
      <w:r w:rsidR="001E66F7" w:rsidRPr="005627A5">
        <w:rPr>
          <w:rFonts w:cstheme="minorHAnsi"/>
          <w:b/>
          <w:sz w:val="22"/>
          <w:lang w:val="en-US"/>
        </w:rPr>
        <w:t>polymorphisms in the transcriptome of patient metastases and derived models</w:t>
      </w:r>
    </w:p>
    <w:tbl>
      <w:tblPr>
        <w:tblW w:w="921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"/>
        <w:gridCol w:w="172"/>
        <w:gridCol w:w="440"/>
        <w:gridCol w:w="440"/>
        <w:gridCol w:w="440"/>
        <w:gridCol w:w="440"/>
        <w:gridCol w:w="440"/>
        <w:gridCol w:w="440"/>
        <w:gridCol w:w="440"/>
        <w:gridCol w:w="440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</w:tblGrid>
      <w:tr w:rsidR="007C18B3" w:rsidRPr="005627A5" w:rsidTr="007C18B3">
        <w:trPr>
          <w:trHeight w:val="56"/>
        </w:trPr>
        <w:tc>
          <w:tcPr>
            <w:tcW w:w="3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bottom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iCs/>
                <w:color w:val="000000"/>
                <w:sz w:val="12"/>
                <w:szCs w:val="12"/>
                <w:lang w:val="en-US"/>
              </w:rPr>
            </w:pPr>
            <w:bookmarkStart w:id="1" w:name="OLE_LINK1"/>
          </w:p>
        </w:tc>
        <w:tc>
          <w:tcPr>
            <w:tcW w:w="4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bCs/>
                <w:i/>
                <w:color w:val="000000"/>
                <w:sz w:val="8"/>
                <w:szCs w:val="10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i/>
                <w:color w:val="000000"/>
                <w:sz w:val="8"/>
                <w:szCs w:val="10"/>
                <w:lang w:val="en-US"/>
              </w:rPr>
              <w:t>APC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bCs/>
                <w:i/>
                <w:color w:val="000000"/>
                <w:sz w:val="8"/>
                <w:szCs w:val="10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i/>
                <w:color w:val="000000"/>
                <w:sz w:val="8"/>
                <w:szCs w:val="10"/>
                <w:lang w:val="en-US"/>
              </w:rPr>
              <w:t>AXIN2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bCs/>
                <w:i/>
                <w:color w:val="000000"/>
                <w:sz w:val="8"/>
                <w:szCs w:val="10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i/>
                <w:color w:val="000000"/>
                <w:sz w:val="8"/>
                <w:szCs w:val="10"/>
                <w:lang w:val="en-US"/>
              </w:rPr>
              <w:t>TP53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bCs/>
                <w:i/>
                <w:color w:val="000000"/>
                <w:sz w:val="8"/>
                <w:szCs w:val="10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i/>
                <w:color w:val="000000"/>
                <w:sz w:val="8"/>
                <w:szCs w:val="10"/>
                <w:lang w:val="en-US"/>
              </w:rPr>
              <w:t>SMAD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bCs/>
                <w:i/>
                <w:color w:val="000000"/>
                <w:sz w:val="8"/>
                <w:szCs w:val="10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i/>
                <w:color w:val="000000"/>
                <w:sz w:val="8"/>
                <w:szCs w:val="10"/>
                <w:lang w:val="en-US"/>
              </w:rPr>
              <w:t>KRAS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bCs/>
                <w:i/>
                <w:color w:val="000000"/>
                <w:sz w:val="8"/>
                <w:szCs w:val="10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i/>
                <w:color w:val="000000"/>
                <w:sz w:val="8"/>
                <w:szCs w:val="10"/>
                <w:lang w:val="en-US"/>
              </w:rPr>
              <w:t>EGFR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bCs/>
                <w:i/>
                <w:color w:val="000000"/>
                <w:sz w:val="8"/>
                <w:szCs w:val="10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i/>
                <w:color w:val="000000"/>
                <w:sz w:val="8"/>
                <w:szCs w:val="10"/>
                <w:lang w:val="en-US"/>
              </w:rPr>
              <w:t>ERBB2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bCs/>
                <w:i/>
                <w:color w:val="000000"/>
                <w:sz w:val="8"/>
                <w:szCs w:val="10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i/>
                <w:color w:val="000000"/>
                <w:sz w:val="8"/>
                <w:szCs w:val="10"/>
                <w:lang w:val="en-US"/>
              </w:rPr>
              <w:t>ERBB3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bCs/>
                <w:i/>
                <w:color w:val="000000"/>
                <w:sz w:val="8"/>
                <w:szCs w:val="10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i/>
                <w:color w:val="000000"/>
                <w:sz w:val="8"/>
                <w:szCs w:val="10"/>
                <w:lang w:val="en-US"/>
              </w:rPr>
              <w:t>FGFR4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bCs/>
                <w:i/>
                <w:color w:val="000000"/>
                <w:sz w:val="8"/>
                <w:szCs w:val="10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i/>
                <w:color w:val="000000"/>
                <w:sz w:val="8"/>
                <w:szCs w:val="10"/>
                <w:lang w:val="en-US"/>
              </w:rPr>
              <w:t>MAPK3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bCs/>
                <w:i/>
                <w:color w:val="000000"/>
                <w:sz w:val="8"/>
                <w:szCs w:val="10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i/>
                <w:color w:val="000000"/>
                <w:sz w:val="8"/>
                <w:szCs w:val="10"/>
                <w:lang w:val="en-US"/>
              </w:rPr>
              <w:t>PIK3CA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bCs/>
                <w:i/>
                <w:color w:val="000000"/>
                <w:sz w:val="8"/>
                <w:szCs w:val="10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i/>
                <w:color w:val="000000"/>
                <w:sz w:val="8"/>
                <w:szCs w:val="10"/>
                <w:lang w:val="en-US"/>
              </w:rPr>
              <w:t>BRCA2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bCs/>
                <w:i/>
                <w:color w:val="000000"/>
                <w:sz w:val="8"/>
                <w:szCs w:val="10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i/>
                <w:color w:val="000000"/>
                <w:sz w:val="8"/>
                <w:szCs w:val="10"/>
                <w:lang w:val="en-US"/>
              </w:rPr>
              <w:t>FBXW7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bCs/>
                <w:i/>
                <w:color w:val="000000"/>
                <w:sz w:val="8"/>
                <w:szCs w:val="10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i/>
                <w:color w:val="000000"/>
                <w:sz w:val="8"/>
                <w:szCs w:val="10"/>
                <w:lang w:val="en-US"/>
              </w:rPr>
              <w:t>KMT2D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bCs/>
                <w:i/>
                <w:color w:val="000000"/>
                <w:sz w:val="8"/>
                <w:szCs w:val="10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i/>
                <w:color w:val="000000"/>
                <w:sz w:val="8"/>
                <w:szCs w:val="10"/>
                <w:lang w:val="en-US"/>
              </w:rPr>
              <w:t>ATM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bCs/>
                <w:i/>
                <w:color w:val="000000"/>
                <w:sz w:val="8"/>
                <w:szCs w:val="10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i/>
                <w:color w:val="000000"/>
                <w:sz w:val="8"/>
                <w:szCs w:val="10"/>
                <w:lang w:val="en-US"/>
              </w:rPr>
              <w:t>RNF43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bCs/>
                <w:i/>
                <w:color w:val="000000"/>
                <w:sz w:val="8"/>
                <w:szCs w:val="10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i/>
                <w:color w:val="000000"/>
                <w:sz w:val="8"/>
                <w:szCs w:val="10"/>
                <w:lang w:val="en-US"/>
              </w:rPr>
              <w:t>NOTCH1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bCs/>
                <w:i/>
                <w:color w:val="000000"/>
                <w:sz w:val="8"/>
                <w:szCs w:val="10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i/>
                <w:color w:val="000000"/>
                <w:sz w:val="8"/>
                <w:szCs w:val="10"/>
                <w:lang w:val="en-US"/>
              </w:rPr>
              <w:t>NOTCH3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bCs/>
                <w:i/>
                <w:color w:val="000000"/>
                <w:sz w:val="8"/>
                <w:szCs w:val="10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i/>
                <w:color w:val="000000"/>
                <w:sz w:val="8"/>
                <w:szCs w:val="10"/>
                <w:lang w:val="en-US"/>
              </w:rPr>
              <w:t>GNAS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bCs/>
                <w:i/>
                <w:color w:val="000000"/>
                <w:sz w:val="8"/>
                <w:szCs w:val="10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i/>
                <w:color w:val="000000"/>
                <w:sz w:val="8"/>
                <w:szCs w:val="10"/>
                <w:lang w:val="en-US"/>
              </w:rPr>
              <w:t>EP300</w:t>
            </w:r>
          </w:p>
        </w:tc>
      </w:tr>
      <w:tr w:rsidR="007C18B3" w:rsidRPr="005627A5" w:rsidTr="00F52B21">
        <w:trPr>
          <w:cantSplit/>
          <w:trHeight w:val="160"/>
        </w:trPr>
        <w:tc>
          <w:tcPr>
            <w:tcW w:w="2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  <w:t>CRC-05A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35E9A" w:rsidRPr="005627A5" w:rsidRDefault="00294D32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  <w:t>P</w:t>
            </w:r>
          </w:p>
        </w:tc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R1450*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V1822D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P72R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R175H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C499R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L533R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G13D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I655V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G284R S1234F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V10I P136L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T2125fs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V2466A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I47V L418M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A2223V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</w:tr>
      <w:tr w:rsidR="007C18B3" w:rsidRPr="005627A5" w:rsidTr="00F52B21">
        <w:trPr>
          <w:cantSplit/>
          <w:trHeight w:val="243"/>
        </w:trPr>
        <w:tc>
          <w:tcPr>
            <w:tcW w:w="2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35E9A" w:rsidRPr="005627A5" w:rsidRDefault="00D35E9A" w:rsidP="00294D32">
            <w:pPr>
              <w:jc w:val="center"/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35E9A" w:rsidRPr="005627A5" w:rsidRDefault="00294D32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  <w:t>X</w:t>
            </w:r>
          </w:p>
        </w:tc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R1450*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V1822D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P72R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R175H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L533R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G13D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I655V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G284R S1234F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V10I P136L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S131fs S384F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N863fs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N1784fs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V2466A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E2981fs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T3033fs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E2304fs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I47V L418M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A2223V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</w:tr>
      <w:tr w:rsidR="007C18B3" w:rsidRPr="005627A5" w:rsidTr="00F52B21">
        <w:trPr>
          <w:cantSplit/>
          <w:trHeight w:val="97"/>
        </w:trPr>
        <w:tc>
          <w:tcPr>
            <w:tcW w:w="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  <w:t>CRC-05B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textDirection w:val="btLr"/>
            <w:vAlign w:val="center"/>
            <w:hideMark/>
          </w:tcPr>
          <w:p w:rsidR="00D35E9A" w:rsidRPr="005627A5" w:rsidRDefault="001633B9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  <w:t>X</w:t>
            </w:r>
          </w:p>
        </w:tc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R1450*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T1556fs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V1822D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P72R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R175H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L533R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G13D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L480fs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I655V P1170A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G284R</w:t>
            </w:r>
          </w:p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S413fs S1234F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V10I P136L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S384F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I605fs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N863fs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N986fs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V2466A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T3033fs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A3552fs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E2304fs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I47V L418M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</w:tr>
      <w:tr w:rsidR="007C18B3" w:rsidRPr="005627A5" w:rsidTr="00F52B21">
        <w:trPr>
          <w:cantSplit/>
          <w:trHeight w:val="55"/>
        </w:trPr>
        <w:tc>
          <w:tcPr>
            <w:tcW w:w="2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  <w:t>CRC-06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35E9A" w:rsidRPr="005627A5" w:rsidRDefault="00294D32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  <w:t>P</w:t>
            </w:r>
          </w:p>
        </w:tc>
        <w:tc>
          <w:tcPr>
            <w:tcW w:w="4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Y953*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V1822D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P50S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P72R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D52fs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A146T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8"/>
                <w:lang w:val="en-US"/>
              </w:rPr>
              <w:t>T477*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P1170A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P136L G388R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Y2884F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T3033fs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R1918H G2493E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I47V L418M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V1952M A2223V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</w:tr>
      <w:tr w:rsidR="007C18B3" w:rsidRPr="005627A5" w:rsidTr="00F52B21">
        <w:trPr>
          <w:cantSplit/>
          <w:trHeight w:val="55"/>
        </w:trPr>
        <w:tc>
          <w:tcPr>
            <w:tcW w:w="2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35E9A" w:rsidRPr="005627A5" w:rsidRDefault="00294D32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  <w:t>X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Y953*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P1549L V1822D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P50S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P72R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A146T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L480fs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P1170A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P136L G388R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V2466A Y2884F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T3033fs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R1687fs R1918H G2493E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I47V L418M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</w:tr>
      <w:tr w:rsidR="007C18B3" w:rsidRPr="005627A5" w:rsidTr="00F52B21">
        <w:trPr>
          <w:cantSplit/>
          <w:trHeight w:val="55"/>
        </w:trPr>
        <w:tc>
          <w:tcPr>
            <w:tcW w:w="2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35E9A" w:rsidRPr="005627A5" w:rsidRDefault="00294D32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  <w:t>3</w:t>
            </w:r>
          </w:p>
        </w:tc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Y953*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V1822D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P50S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P72R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P1170A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P136L G388R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V2466A Y2884F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R1918H G2493E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S214fs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I47V L418M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V1952M A2223V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</w:tr>
      <w:tr w:rsidR="007C18B3" w:rsidRPr="005627A5" w:rsidTr="00F52B21">
        <w:trPr>
          <w:cantSplit/>
          <w:trHeight w:val="55"/>
        </w:trPr>
        <w:tc>
          <w:tcPr>
            <w:tcW w:w="2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000000" w:fill="D9D9D9"/>
            <w:textDirection w:val="btLr"/>
            <w:vAlign w:val="center"/>
            <w:hideMark/>
          </w:tcPr>
          <w:p w:rsidR="00D35E9A" w:rsidRPr="005627A5" w:rsidRDefault="001E6256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  <w:t>CRC-09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textDirection w:val="btLr"/>
            <w:vAlign w:val="center"/>
            <w:hideMark/>
          </w:tcPr>
          <w:p w:rsidR="00D35E9A" w:rsidRPr="005627A5" w:rsidRDefault="00294D32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  <w:t>P</w:t>
            </w:r>
          </w:p>
        </w:tc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V1822D </w:t>
            </w:r>
            <w:r w:rsidRPr="005627A5">
              <w:rPr>
                <w:rFonts w:eastAsia="Times New Roman" w:cstheme="minorHAnsi"/>
                <w:color w:val="000000"/>
                <w:sz w:val="8"/>
                <w:szCs w:val="8"/>
                <w:lang w:val="en-US"/>
              </w:rPr>
              <w:t>K2051fs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P50S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P72R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D52fs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R521K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P1170A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R38H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V2466A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D1853N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L418M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A2223V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</w:tr>
      <w:tr w:rsidR="007C18B3" w:rsidRPr="005627A5" w:rsidTr="00F52B21">
        <w:trPr>
          <w:cantSplit/>
          <w:trHeight w:val="162"/>
        </w:trPr>
        <w:tc>
          <w:tcPr>
            <w:tcW w:w="2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  <w:t>X</w:t>
            </w:r>
          </w:p>
        </w:tc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I495V P1549L V1822D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P50S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P72R F134C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G12D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A202G R521K I1165M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R38H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N986fs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K1690N V2466A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I1581fs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L1814fs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I47V L418M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A2223V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</w:tr>
      <w:tr w:rsidR="007C18B3" w:rsidRPr="005627A5" w:rsidTr="00F52B21">
        <w:trPr>
          <w:cantSplit/>
          <w:trHeight w:val="55"/>
        </w:trPr>
        <w:tc>
          <w:tcPr>
            <w:tcW w:w="2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  <w:t>CRC-13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35E9A" w:rsidRPr="005627A5" w:rsidRDefault="00294D32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  <w:t>P</w:t>
            </w:r>
          </w:p>
        </w:tc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V1822D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P50S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P72R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G12C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R521K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I655V P1170A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V10I P136L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I605fs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N1766fs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V2466A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T3033fs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E3316fs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R1279H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A2223V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I997V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N1236fs</w:t>
            </w:r>
          </w:p>
        </w:tc>
      </w:tr>
      <w:tr w:rsidR="007C18B3" w:rsidRPr="005627A5" w:rsidTr="00F52B21">
        <w:trPr>
          <w:cantSplit/>
          <w:trHeight w:val="60"/>
        </w:trPr>
        <w:tc>
          <w:tcPr>
            <w:tcW w:w="2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  <w:t>X</w:t>
            </w:r>
          </w:p>
        </w:tc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P429Q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Q165K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I347V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G12C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R521K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F55Y I655V P1170A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V10I P136L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S58fs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R1279H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A2223V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N251S P261S I997V</w:t>
            </w:r>
          </w:p>
        </w:tc>
      </w:tr>
      <w:tr w:rsidR="007C18B3" w:rsidRPr="005627A5" w:rsidTr="007C18B3">
        <w:trPr>
          <w:cantSplit/>
          <w:trHeight w:val="45"/>
        </w:trPr>
        <w:tc>
          <w:tcPr>
            <w:tcW w:w="2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000000" w:fill="D9D9D9"/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  <w:t>CRC-19A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textDirection w:val="btLr"/>
            <w:vAlign w:val="center"/>
            <w:hideMark/>
          </w:tcPr>
          <w:p w:rsidR="00D35E9A" w:rsidRPr="005627A5" w:rsidRDefault="00294D32" w:rsidP="00294D32">
            <w:pPr>
              <w:ind w:left="113" w:right="113"/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  <w:t>P</w:t>
            </w:r>
          </w:p>
        </w:tc>
        <w:tc>
          <w:tcPr>
            <w:tcW w:w="4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V1822D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P50S N412S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R282W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D52fs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G12D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P1170A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S413fs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E323K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L1390fs V2466A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P813L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I47V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R113*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A2223V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</w:tr>
      <w:tr w:rsidR="007C18B3" w:rsidRPr="005627A5" w:rsidTr="007C18B3">
        <w:trPr>
          <w:cantSplit/>
          <w:trHeight w:val="194"/>
        </w:trPr>
        <w:tc>
          <w:tcPr>
            <w:tcW w:w="2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textDirection w:val="btLr"/>
            <w:vAlign w:val="center"/>
            <w:hideMark/>
          </w:tcPr>
          <w:p w:rsidR="00D35E9A" w:rsidRPr="005627A5" w:rsidRDefault="00294D32" w:rsidP="00294D32">
            <w:pPr>
              <w:ind w:left="113" w:right="113"/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  <w:t>X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K1543E V1822D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P50S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R282W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G352E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G12D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P8T P1170A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E323K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T1692fs V2466A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P813L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I47V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R113*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</w:tr>
      <w:tr w:rsidR="007C18B3" w:rsidRPr="005627A5" w:rsidTr="007C18B3">
        <w:trPr>
          <w:cantSplit/>
          <w:trHeight w:val="342"/>
        </w:trPr>
        <w:tc>
          <w:tcPr>
            <w:tcW w:w="2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textDirection w:val="btLr"/>
            <w:vAlign w:val="center"/>
            <w:hideMark/>
          </w:tcPr>
          <w:p w:rsidR="00D35E9A" w:rsidRPr="005627A5" w:rsidRDefault="00294D32" w:rsidP="00294D32">
            <w:pPr>
              <w:ind w:left="113" w:right="113"/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  <w:t>3</w:t>
            </w:r>
          </w:p>
        </w:tc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V1822D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P50S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R282W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G352E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G12D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P8T P1170A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E323K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T3033fs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V2466A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P813L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I47V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R113*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</w:tr>
      <w:tr w:rsidR="007C18B3" w:rsidRPr="005627A5" w:rsidTr="007C18B3">
        <w:trPr>
          <w:cantSplit/>
          <w:trHeight w:val="45"/>
        </w:trPr>
        <w:tc>
          <w:tcPr>
            <w:tcW w:w="2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  <w:t>CRC-19D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35E9A" w:rsidRPr="005627A5" w:rsidRDefault="00294D32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  <w:t>P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T1556fs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V1822D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P50S N412S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R282W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G352E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G12D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P1170A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E323K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V2466A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P813L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I47V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R113*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A2223V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</w:tr>
      <w:tr w:rsidR="007C18B3" w:rsidRPr="005627A5" w:rsidTr="007C18B3">
        <w:trPr>
          <w:cantSplit/>
          <w:trHeight w:val="491"/>
        </w:trPr>
        <w:tc>
          <w:tcPr>
            <w:tcW w:w="2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35E9A" w:rsidRPr="005627A5" w:rsidRDefault="00294D32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  <w:t>X</w:t>
            </w:r>
          </w:p>
        </w:tc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A59T P429Q V1822D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P50S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R282W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G352E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G12D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P1170A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E323K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V2466A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P813L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I1581fs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I47V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R113*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</w:tr>
      <w:tr w:rsidR="007C18B3" w:rsidRPr="005627A5" w:rsidTr="007C18B3">
        <w:trPr>
          <w:cantSplit/>
          <w:trHeight w:val="146"/>
        </w:trPr>
        <w:tc>
          <w:tcPr>
            <w:tcW w:w="2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000000" w:fill="D9D9D9"/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  <w:t>CRC-21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textDirection w:val="btLr"/>
            <w:vAlign w:val="center"/>
            <w:hideMark/>
          </w:tcPr>
          <w:p w:rsidR="00D35E9A" w:rsidRPr="005627A5" w:rsidRDefault="00294D32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  <w:t>P</w:t>
            </w:r>
          </w:p>
        </w:tc>
        <w:tc>
          <w:tcPr>
            <w:tcW w:w="4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E19Q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P50S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P72R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Q61K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R521K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I655V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P136L A174T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N372H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S49C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A2223V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</w:tr>
      <w:tr w:rsidR="007C18B3" w:rsidRPr="005627A5" w:rsidTr="007C18B3">
        <w:trPr>
          <w:cantSplit/>
          <w:trHeight w:val="45"/>
        </w:trPr>
        <w:tc>
          <w:tcPr>
            <w:tcW w:w="2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  <w:t>X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E19Q P429Q K1543E P1549L V1822D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P50S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Q61K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R521K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I655V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P136L 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N372H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N1784fs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V2466A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E2981fs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T3033fs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S49C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</w:tr>
      <w:tr w:rsidR="007C18B3" w:rsidRPr="005627A5" w:rsidTr="007C18B3">
        <w:trPr>
          <w:cantSplit/>
          <w:trHeight w:val="45"/>
        </w:trPr>
        <w:tc>
          <w:tcPr>
            <w:tcW w:w="2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  <w:t>P3D</w:t>
            </w:r>
          </w:p>
        </w:tc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P50S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Q165K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G12C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R521K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I655V P1170A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V10I P136L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V2466A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R1279H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A2223V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</w:tr>
      <w:tr w:rsidR="007C18B3" w:rsidRPr="005627A5" w:rsidTr="007C18B3">
        <w:trPr>
          <w:cantSplit/>
          <w:trHeight w:val="124"/>
        </w:trPr>
        <w:tc>
          <w:tcPr>
            <w:tcW w:w="2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  <w:t>CRC-28A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35E9A" w:rsidRPr="005627A5" w:rsidRDefault="00294D32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  <w:t>P</w:t>
            </w:r>
          </w:p>
        </w:tc>
        <w:tc>
          <w:tcPr>
            <w:tcW w:w="4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I495V T838M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R1450*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V1822D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P50S S762N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P72R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R175H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G12D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R521K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I655V P1170A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P136L G388R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V2466A Y3098H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L1176fs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I47V L418M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A2223V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I997V</w:t>
            </w:r>
          </w:p>
        </w:tc>
      </w:tr>
      <w:tr w:rsidR="007C18B3" w:rsidRPr="005627A5" w:rsidTr="007C18B3">
        <w:trPr>
          <w:cantSplit/>
          <w:trHeight w:val="395"/>
        </w:trPr>
        <w:tc>
          <w:tcPr>
            <w:tcW w:w="2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  <w:t>X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R805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*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R1450*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V1822D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P50S S762N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P72R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R175H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K428E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G12D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L480fs R521K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I655V P1170A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P136L G388R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V2466A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T3033fs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Y3098H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R479Q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I47V L418M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A2223V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I997V</w:t>
            </w:r>
          </w:p>
        </w:tc>
      </w:tr>
      <w:tr w:rsidR="007C18B3" w:rsidRPr="005627A5" w:rsidTr="007C18B3">
        <w:trPr>
          <w:cantSplit/>
          <w:trHeight w:val="45"/>
        </w:trPr>
        <w:tc>
          <w:tcPr>
            <w:tcW w:w="2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  <w:t>P3D</w:t>
            </w:r>
          </w:p>
        </w:tc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R805*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R1450*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V1822D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P50S S762N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P72R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R175H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G12D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R521K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I655V P1170A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P136L G388R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N372H V2466A Y3098H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R479Q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I47V L418M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A2223V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</w:tr>
      <w:tr w:rsidR="007C18B3" w:rsidRPr="005627A5" w:rsidTr="007C18B3">
        <w:trPr>
          <w:cantSplit/>
          <w:trHeight w:val="346"/>
        </w:trPr>
        <w:tc>
          <w:tcPr>
            <w:tcW w:w="2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000000" w:fill="D9D9D9"/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  <w:t>CRC-28B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textDirection w:val="btLr"/>
            <w:vAlign w:val="center"/>
            <w:hideMark/>
          </w:tcPr>
          <w:p w:rsidR="00D35E9A" w:rsidRPr="005627A5" w:rsidRDefault="00294D32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  <w:t>P</w:t>
            </w:r>
          </w:p>
        </w:tc>
        <w:tc>
          <w:tcPr>
            <w:tcW w:w="4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R805*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R1450*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V1822D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P50S S762N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P72R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R175H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G12D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R521K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P8T I655V P1170A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P136L G388R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V2466A Y3098H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I47V L418M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A2223V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I997V</w:t>
            </w:r>
          </w:p>
        </w:tc>
      </w:tr>
      <w:tr w:rsidR="007C18B3" w:rsidRPr="005627A5" w:rsidTr="007C18B3">
        <w:trPr>
          <w:cantSplit/>
          <w:trHeight w:val="206"/>
        </w:trPr>
        <w:tc>
          <w:tcPr>
            <w:tcW w:w="2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textDirection w:val="btLr"/>
            <w:vAlign w:val="center"/>
            <w:hideMark/>
          </w:tcPr>
          <w:p w:rsidR="00D35E9A" w:rsidRPr="005627A5" w:rsidRDefault="00294D32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  <w:t>X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R1450*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P50S S762N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P72R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R175H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K428E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G12D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R521K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I655V P1170A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P136L G388R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L3045fs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R479Q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I47V L418M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A2223V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</w:tr>
      <w:tr w:rsidR="007C18B3" w:rsidRPr="005627A5" w:rsidTr="00294D32">
        <w:trPr>
          <w:cantSplit/>
          <w:trHeight w:val="649"/>
        </w:trPr>
        <w:tc>
          <w:tcPr>
            <w:tcW w:w="2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textDirection w:val="btLr"/>
            <w:vAlign w:val="center"/>
            <w:hideMark/>
          </w:tcPr>
          <w:p w:rsidR="00D35E9A" w:rsidRPr="005627A5" w:rsidRDefault="00E062B5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  <w:t>3</w:t>
            </w:r>
          </w:p>
        </w:tc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R805*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R1450*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V1822D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P50S S762N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P72R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R175H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G12D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R521K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I655V P1170A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S413fs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P136L G388R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N372H V2466A Y3098H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R479Q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I47V L418M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A2223V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</w:tr>
      <w:tr w:rsidR="007C18B3" w:rsidRPr="005627A5" w:rsidTr="007C18B3">
        <w:trPr>
          <w:cantSplit/>
          <w:trHeight w:val="45"/>
        </w:trPr>
        <w:tc>
          <w:tcPr>
            <w:tcW w:w="2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  <w:t>CRC-39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35E9A" w:rsidRPr="005627A5" w:rsidRDefault="00294D32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  <w:t>P</w:t>
            </w:r>
          </w:p>
        </w:tc>
        <w:tc>
          <w:tcPr>
            <w:tcW w:w="4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E1353*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V1822D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P72R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E258K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G12S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P1170A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S413fs S1119C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P136L G388R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V2466A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T3033fs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I47V L418M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H1133Q A2223V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</w:tr>
      <w:tr w:rsidR="007C18B3" w:rsidRPr="005627A5" w:rsidTr="007C18B3">
        <w:trPr>
          <w:cantSplit/>
          <w:trHeight w:val="45"/>
        </w:trPr>
        <w:tc>
          <w:tcPr>
            <w:tcW w:w="2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  <w:t>X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I495V I983V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E1353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* S1620A V1822D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P72R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E258K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G12S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P1170A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S1119C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P136L G388R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V2466A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T3033fs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R1687fs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I47V L418M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</w:tr>
      <w:tr w:rsidR="007C18B3" w:rsidRPr="005627A5" w:rsidTr="007C18B3">
        <w:trPr>
          <w:cantSplit/>
          <w:trHeight w:val="45"/>
        </w:trPr>
        <w:tc>
          <w:tcPr>
            <w:tcW w:w="2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  <w:t>P3D</w:t>
            </w:r>
          </w:p>
        </w:tc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E1353*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V1822D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P72R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E258K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G12S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P1170A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S1119C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P136L G388R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V2466A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I47V L418M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A2223V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</w:tr>
      <w:tr w:rsidR="007C18B3" w:rsidRPr="005627A5" w:rsidTr="007C18B3">
        <w:trPr>
          <w:cantSplit/>
          <w:trHeight w:val="45"/>
        </w:trPr>
        <w:tc>
          <w:tcPr>
            <w:tcW w:w="2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000000" w:fill="D9D9D9"/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  <w:t>CRC-55A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  <w:t>P</w:t>
            </w:r>
          </w:p>
        </w:tc>
        <w:tc>
          <w:tcPr>
            <w:tcW w:w="4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E1317Q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T1556fs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P72R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P151S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D52fs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R521K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P8T P1170A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P136L G388R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N372H V2466A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T3033fs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R1687fs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S214fs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F858L P1054R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I47V L418M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E848K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A2223V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</w:tr>
      <w:tr w:rsidR="007C18B3" w:rsidRPr="005627A5" w:rsidTr="007C18B3">
        <w:trPr>
          <w:cantSplit/>
          <w:trHeight w:val="45"/>
        </w:trPr>
        <w:tc>
          <w:tcPr>
            <w:tcW w:w="2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  <w:t>X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V1822D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P72R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P151S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R521K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P8T P1170A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P136L D184G G388R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V2466A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T3033fs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I47V L418M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E848K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</w:tr>
      <w:tr w:rsidR="007C18B3" w:rsidRPr="005627A5" w:rsidTr="007C18B3">
        <w:trPr>
          <w:cantSplit/>
          <w:trHeight w:val="45"/>
        </w:trPr>
        <w:tc>
          <w:tcPr>
            <w:tcW w:w="2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textDirection w:val="btLr"/>
            <w:vAlign w:val="center"/>
            <w:hideMark/>
          </w:tcPr>
          <w:p w:rsidR="00D35E9A" w:rsidRPr="005627A5" w:rsidRDefault="00294D32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  <w:t>3</w:t>
            </w:r>
          </w:p>
        </w:tc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E1317Q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T1556fs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V1822D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P72R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P151S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A189V Q634H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R521K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P8T P1170A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P136L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N372H G1529E V2466A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F858L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I47V L418M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E848K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</w:tr>
      <w:tr w:rsidR="007C18B3" w:rsidRPr="005627A5" w:rsidTr="007C18B3">
        <w:trPr>
          <w:cantSplit/>
          <w:trHeight w:val="45"/>
        </w:trPr>
        <w:tc>
          <w:tcPr>
            <w:tcW w:w="2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  <w:t>CRC-55B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  <w:t>P</w:t>
            </w:r>
          </w:p>
        </w:tc>
        <w:tc>
          <w:tcPr>
            <w:tcW w:w="4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V1822D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P72R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P151S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L480fs R521K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P8T P1170A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S413fs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P136L G388R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V726fs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V2466A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T3033fs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F858L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I47V L418M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E848K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A2223V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</w:tr>
      <w:tr w:rsidR="007C18B3" w:rsidRPr="005627A5" w:rsidTr="007C18B3">
        <w:trPr>
          <w:cantSplit/>
          <w:trHeight w:val="45"/>
        </w:trPr>
        <w:tc>
          <w:tcPr>
            <w:tcW w:w="2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  <w:t>X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M701I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T1556fs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V1822D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P72R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P151S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R521K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P8T P1170A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P136L G388R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I47V L418M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E848K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</w:tr>
      <w:tr w:rsidR="007C18B3" w:rsidRPr="005627A5" w:rsidTr="00294D32">
        <w:trPr>
          <w:cantSplit/>
          <w:trHeight w:val="294"/>
        </w:trPr>
        <w:tc>
          <w:tcPr>
            <w:tcW w:w="2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  <w:t>3</w:t>
            </w:r>
          </w:p>
        </w:tc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E1317Q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T1556fs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V1822D K1156R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P72R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P151S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A189V Q634H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R521K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P8T P1170A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P136L G388R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V2466A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F858L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I47V L418M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E848K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</w:tr>
      <w:tr w:rsidR="007C18B3" w:rsidRPr="005627A5" w:rsidTr="007C18B3">
        <w:trPr>
          <w:cantSplit/>
          <w:trHeight w:val="45"/>
        </w:trPr>
        <w:tc>
          <w:tcPr>
            <w:tcW w:w="2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9D9D9"/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2"/>
                <w:szCs w:val="20"/>
                <w:lang w:val="en-US"/>
              </w:rPr>
              <w:t>CRC-69A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textDirection w:val="btLr"/>
            <w:vAlign w:val="center"/>
            <w:hideMark/>
          </w:tcPr>
          <w:p w:rsidR="00D35E9A" w:rsidRPr="005627A5" w:rsidRDefault="00294D32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  <w:t>P</w:t>
            </w:r>
          </w:p>
        </w:tc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P429Q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L1302fs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V1822D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P50S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P72R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D52fs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G12A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L480fs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I655V P1170A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P136L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E323K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I391M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V2466A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E2981fs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T3033fs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A2223V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R844C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M289V</w:t>
            </w:r>
          </w:p>
        </w:tc>
      </w:tr>
      <w:tr w:rsidR="007C18B3" w:rsidRPr="005627A5" w:rsidTr="007C18B3">
        <w:trPr>
          <w:cantSplit/>
          <w:trHeight w:val="35"/>
        </w:trPr>
        <w:tc>
          <w:tcPr>
            <w:tcW w:w="2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35E9A" w:rsidRPr="005627A5" w:rsidRDefault="00D35E9A" w:rsidP="00294D32">
            <w:pPr>
              <w:jc w:val="center"/>
              <w:rPr>
                <w:rFonts w:eastAsia="Times New Roman" w:cstheme="minorHAnsi"/>
                <w:i/>
                <w:iCs/>
                <w:color w:val="000000"/>
                <w:sz w:val="12"/>
                <w:szCs w:val="20"/>
                <w:lang w:val="en-U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textDirection w:val="btLr"/>
            <w:vAlign w:val="center"/>
            <w:hideMark/>
          </w:tcPr>
          <w:p w:rsidR="00D35E9A" w:rsidRPr="005627A5" w:rsidRDefault="00D35E9A" w:rsidP="00294D32">
            <w:pPr>
              <w:ind w:left="113" w:right="113"/>
              <w:jc w:val="center"/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iCs/>
                <w:color w:val="000000"/>
                <w:sz w:val="10"/>
                <w:szCs w:val="8"/>
                <w:lang w:val="en-US"/>
              </w:rPr>
              <w:t>X</w:t>
            </w:r>
          </w:p>
        </w:tc>
        <w:tc>
          <w:tcPr>
            <w:tcW w:w="4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A59T A61T S296G I495V R1171H P1188S </w:t>
            </w: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L1302fs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K1543E P1549L V1822D A2650P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P50S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P72R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G12A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I966fs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I655V E967fs A1181T S1190P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P136L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M30V S58fs R67S E323K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I347V M1040T M1040I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V2466A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E2304fs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F2799I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8"/>
                <w:szCs w:val="16"/>
                <w:lang w:val="en-US"/>
              </w:rPr>
              <w:t>R844C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35E9A" w:rsidRPr="005627A5" w:rsidRDefault="00D35E9A" w:rsidP="00A24A52">
            <w:pPr>
              <w:jc w:val="center"/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>P261S M289V N301S F1487L</w:t>
            </w:r>
          </w:p>
        </w:tc>
      </w:tr>
    </w:tbl>
    <w:bookmarkEnd w:id="1"/>
    <w:p w:rsidR="009E18C4" w:rsidRPr="005627A5" w:rsidRDefault="00F773AA" w:rsidP="001E66F7">
      <w:pPr>
        <w:spacing w:line="360" w:lineRule="auto"/>
        <w:jc w:val="both"/>
        <w:rPr>
          <w:rFonts w:cstheme="minorHAnsi"/>
          <w:sz w:val="18"/>
          <w:lang w:val="en-US"/>
        </w:rPr>
      </w:pPr>
      <w:r w:rsidRPr="005627A5">
        <w:rPr>
          <w:rFonts w:cstheme="minorHAnsi"/>
          <w:b/>
          <w:sz w:val="18"/>
          <w:lang w:val="en-US"/>
        </w:rPr>
        <w:t>P</w:t>
      </w:r>
      <w:r w:rsidRPr="005627A5">
        <w:rPr>
          <w:rFonts w:cstheme="minorHAnsi"/>
          <w:sz w:val="18"/>
          <w:lang w:val="en-US"/>
        </w:rPr>
        <w:t xml:space="preserve"> – </w:t>
      </w:r>
      <w:proofErr w:type="gramStart"/>
      <w:r w:rsidRPr="005627A5">
        <w:rPr>
          <w:rFonts w:cstheme="minorHAnsi"/>
          <w:sz w:val="18"/>
          <w:lang w:val="en-US"/>
        </w:rPr>
        <w:t>patient</w:t>
      </w:r>
      <w:proofErr w:type="gramEnd"/>
      <w:r w:rsidRPr="005627A5">
        <w:rPr>
          <w:rFonts w:cstheme="minorHAnsi"/>
          <w:sz w:val="18"/>
          <w:lang w:val="en-US"/>
        </w:rPr>
        <w:t xml:space="preserve"> metastasis; </w:t>
      </w:r>
      <w:r w:rsidRPr="005627A5">
        <w:rPr>
          <w:rFonts w:cstheme="minorHAnsi"/>
          <w:b/>
          <w:sz w:val="18"/>
          <w:lang w:val="en-US"/>
        </w:rPr>
        <w:t>X</w:t>
      </w:r>
      <w:r w:rsidRPr="005627A5">
        <w:rPr>
          <w:rFonts w:cstheme="minorHAnsi"/>
          <w:sz w:val="18"/>
          <w:lang w:val="en-US"/>
        </w:rPr>
        <w:t xml:space="preserve"> – PDX model; </w:t>
      </w:r>
      <w:r w:rsidRPr="005627A5">
        <w:rPr>
          <w:rFonts w:cstheme="minorHAnsi"/>
          <w:b/>
          <w:sz w:val="18"/>
          <w:lang w:val="en-US"/>
        </w:rPr>
        <w:t>3</w:t>
      </w:r>
      <w:r w:rsidRPr="005627A5">
        <w:rPr>
          <w:rFonts w:cstheme="minorHAnsi"/>
          <w:sz w:val="18"/>
          <w:lang w:val="en-US"/>
        </w:rPr>
        <w:t xml:space="preserve"> – PD3D model; </w:t>
      </w:r>
      <w:r w:rsidRPr="005627A5">
        <w:rPr>
          <w:rFonts w:cstheme="minorHAnsi"/>
          <w:b/>
          <w:sz w:val="18"/>
          <w:lang w:val="en-US"/>
        </w:rPr>
        <w:t>bold</w:t>
      </w:r>
      <w:r w:rsidRPr="005627A5">
        <w:rPr>
          <w:rFonts w:cstheme="minorHAnsi"/>
          <w:sz w:val="18"/>
          <w:lang w:val="en-US"/>
        </w:rPr>
        <w:t xml:space="preserve"> </w:t>
      </w:r>
      <w:r w:rsidR="00DF4B97" w:rsidRPr="005627A5">
        <w:rPr>
          <w:rFonts w:cstheme="minorHAnsi"/>
          <w:sz w:val="18"/>
          <w:lang w:val="en-US"/>
        </w:rPr>
        <w:t>–</w:t>
      </w:r>
      <w:r w:rsidRPr="005627A5">
        <w:rPr>
          <w:rFonts w:cstheme="minorHAnsi"/>
          <w:sz w:val="18"/>
          <w:lang w:val="en-US"/>
        </w:rPr>
        <w:t xml:space="preserve"> </w:t>
      </w:r>
      <w:r w:rsidR="00DF4B97" w:rsidRPr="005627A5">
        <w:rPr>
          <w:rFonts w:cstheme="minorHAnsi"/>
          <w:sz w:val="18"/>
          <w:lang w:val="en-US"/>
        </w:rPr>
        <w:t>pathogenic (</w:t>
      </w:r>
      <w:proofErr w:type="spellStart"/>
      <w:r w:rsidR="00DF4B97" w:rsidRPr="005627A5">
        <w:rPr>
          <w:rFonts w:cstheme="minorHAnsi"/>
          <w:sz w:val="18"/>
          <w:lang w:val="en-US"/>
        </w:rPr>
        <w:t>ClinVar</w:t>
      </w:r>
      <w:proofErr w:type="spellEnd"/>
      <w:r w:rsidR="00DF4B97" w:rsidRPr="005627A5">
        <w:rPr>
          <w:rFonts w:cstheme="minorHAnsi"/>
          <w:sz w:val="18"/>
          <w:lang w:val="en-US"/>
        </w:rPr>
        <w:t>)</w:t>
      </w:r>
    </w:p>
    <w:p w:rsidR="001E66F7" w:rsidRPr="005627A5" w:rsidRDefault="001E66F7" w:rsidP="001E66F7">
      <w:pPr>
        <w:spacing w:line="360" w:lineRule="auto"/>
        <w:jc w:val="both"/>
        <w:rPr>
          <w:rFonts w:cstheme="minorHAnsi"/>
          <w:b/>
          <w:sz w:val="22"/>
          <w:lang w:val="en-US"/>
        </w:rPr>
      </w:pPr>
      <w:r w:rsidRPr="005627A5">
        <w:rPr>
          <w:rFonts w:cstheme="minorHAnsi"/>
          <w:b/>
          <w:sz w:val="22"/>
          <w:lang w:val="en-US"/>
        </w:rPr>
        <w:lastRenderedPageBreak/>
        <w:t xml:space="preserve">Table S8: </w:t>
      </w:r>
      <w:r w:rsidRPr="005627A5">
        <w:rPr>
          <w:rFonts w:cstheme="minorHAnsi"/>
          <w:b/>
          <w:i/>
          <w:sz w:val="22"/>
          <w:lang w:val="en-US"/>
        </w:rPr>
        <w:t>In silico</w:t>
      </w:r>
      <w:r w:rsidRPr="005627A5">
        <w:rPr>
          <w:rFonts w:cstheme="minorHAnsi"/>
          <w:b/>
          <w:sz w:val="22"/>
          <w:lang w:val="en-US"/>
        </w:rPr>
        <w:t xml:space="preserve"> analysis of transcribed polymorphisms in patient metastases for prediction of therapy response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0"/>
        <w:gridCol w:w="717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</w:tblGrid>
      <w:tr w:rsidR="001E66F7" w:rsidRPr="005627A5" w:rsidTr="008D402E">
        <w:trPr>
          <w:trHeight w:val="315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1E66F7" w:rsidRPr="008D402E" w:rsidRDefault="001E66F7" w:rsidP="008D402E">
            <w:pPr>
              <w:jc w:val="center"/>
              <w:rPr>
                <w:rFonts w:eastAsia="Times New Roman" w:cstheme="minorHAnsi"/>
                <w:b/>
                <w:color w:val="000000"/>
                <w:sz w:val="16"/>
                <w:szCs w:val="12"/>
                <w:lang w:val="en-US"/>
              </w:rPr>
            </w:pPr>
            <w:r w:rsidRPr="008D402E">
              <w:rPr>
                <w:rFonts w:eastAsia="Times New Roman" w:cstheme="minorHAnsi"/>
                <w:b/>
                <w:color w:val="000000"/>
                <w:sz w:val="16"/>
                <w:szCs w:val="12"/>
                <w:lang w:val="en-US"/>
              </w:rPr>
              <w:t>Therapy</w:t>
            </w:r>
          </w:p>
        </w:tc>
        <w:tc>
          <w:tcPr>
            <w:tcW w:w="7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1E66F7" w:rsidRPr="008D402E" w:rsidRDefault="001E66F7" w:rsidP="008D402E">
            <w:pPr>
              <w:rPr>
                <w:rFonts w:eastAsia="Times New Roman" w:cstheme="minorHAnsi"/>
                <w:b/>
                <w:color w:val="000000"/>
                <w:sz w:val="16"/>
                <w:szCs w:val="12"/>
                <w:lang w:val="en-US"/>
              </w:rPr>
            </w:pPr>
            <w:r w:rsidRPr="008D402E">
              <w:rPr>
                <w:rFonts w:eastAsia="Times New Roman" w:cstheme="minorHAnsi"/>
                <w:b/>
                <w:color w:val="000000"/>
                <w:sz w:val="16"/>
                <w:szCs w:val="12"/>
                <w:lang w:val="en-US"/>
              </w:rPr>
              <w:t>Gene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1E66F7" w:rsidRPr="008D402E" w:rsidRDefault="001E66F7" w:rsidP="008D402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20"/>
                <w:lang w:val="en-US"/>
              </w:rPr>
            </w:pPr>
            <w:r w:rsidRPr="008D402E">
              <w:rPr>
                <w:rFonts w:eastAsia="Times New Roman" w:cstheme="minorHAnsi"/>
                <w:b/>
                <w:bCs/>
                <w:color w:val="000000"/>
                <w:sz w:val="16"/>
                <w:szCs w:val="20"/>
                <w:lang w:val="en-US"/>
              </w:rPr>
              <w:t>CRC-05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1E66F7" w:rsidRPr="008D402E" w:rsidRDefault="001E66F7" w:rsidP="008D402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20"/>
                <w:lang w:val="en-US"/>
              </w:rPr>
            </w:pPr>
            <w:r w:rsidRPr="008D402E">
              <w:rPr>
                <w:rFonts w:eastAsia="Times New Roman" w:cstheme="minorHAnsi"/>
                <w:b/>
                <w:bCs/>
                <w:color w:val="000000"/>
                <w:sz w:val="16"/>
                <w:szCs w:val="20"/>
                <w:lang w:val="en-US"/>
              </w:rPr>
              <w:t>CRC-06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1E66F7" w:rsidRPr="008D402E" w:rsidRDefault="001E66F7" w:rsidP="008D402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20"/>
                <w:lang w:val="en-US"/>
              </w:rPr>
            </w:pPr>
            <w:r w:rsidRPr="008D402E">
              <w:rPr>
                <w:rFonts w:eastAsia="Times New Roman" w:cstheme="minorHAnsi"/>
                <w:b/>
                <w:bCs/>
                <w:color w:val="000000"/>
                <w:sz w:val="16"/>
                <w:szCs w:val="20"/>
                <w:lang w:val="en-US"/>
              </w:rPr>
              <w:t>CRC-09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1E66F7" w:rsidRPr="008D402E" w:rsidRDefault="001E66F7" w:rsidP="008D402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20"/>
                <w:lang w:val="en-US"/>
              </w:rPr>
            </w:pPr>
            <w:r w:rsidRPr="008D402E">
              <w:rPr>
                <w:rFonts w:eastAsia="Times New Roman" w:cstheme="minorHAnsi"/>
                <w:b/>
                <w:bCs/>
                <w:color w:val="000000"/>
                <w:sz w:val="16"/>
                <w:szCs w:val="20"/>
                <w:lang w:val="en-US"/>
              </w:rPr>
              <w:t>CRC-13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1E66F7" w:rsidRPr="008D402E" w:rsidRDefault="001E66F7" w:rsidP="008D402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20"/>
                <w:lang w:val="en-US"/>
              </w:rPr>
            </w:pPr>
            <w:r w:rsidRPr="008D402E">
              <w:rPr>
                <w:rFonts w:eastAsia="Times New Roman" w:cstheme="minorHAnsi"/>
                <w:b/>
                <w:bCs/>
                <w:color w:val="000000"/>
                <w:sz w:val="16"/>
                <w:szCs w:val="20"/>
                <w:lang w:val="en-US"/>
              </w:rPr>
              <w:t>CRC-19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1E66F7" w:rsidRPr="008D402E" w:rsidRDefault="001E66F7" w:rsidP="008D402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20"/>
                <w:lang w:val="en-US"/>
              </w:rPr>
            </w:pPr>
            <w:r w:rsidRPr="008D402E">
              <w:rPr>
                <w:rFonts w:eastAsia="Times New Roman" w:cstheme="minorHAnsi"/>
                <w:b/>
                <w:bCs/>
                <w:color w:val="000000"/>
                <w:sz w:val="16"/>
                <w:szCs w:val="20"/>
                <w:lang w:val="en-US"/>
              </w:rPr>
              <w:t>CRC-21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1E66F7" w:rsidRPr="008D402E" w:rsidRDefault="001E66F7" w:rsidP="008D402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20"/>
                <w:lang w:val="en-US"/>
              </w:rPr>
            </w:pPr>
            <w:r w:rsidRPr="008D402E">
              <w:rPr>
                <w:rFonts w:eastAsia="Times New Roman" w:cstheme="minorHAnsi"/>
                <w:b/>
                <w:bCs/>
                <w:color w:val="000000"/>
                <w:sz w:val="16"/>
                <w:szCs w:val="20"/>
                <w:lang w:val="en-US"/>
              </w:rPr>
              <w:t>CRC-28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1E66F7" w:rsidRPr="008D402E" w:rsidRDefault="001E66F7" w:rsidP="008D402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20"/>
                <w:lang w:val="en-US"/>
              </w:rPr>
            </w:pPr>
            <w:r w:rsidRPr="008D402E">
              <w:rPr>
                <w:rFonts w:eastAsia="Times New Roman" w:cstheme="minorHAnsi"/>
                <w:b/>
                <w:bCs/>
                <w:color w:val="000000"/>
                <w:sz w:val="16"/>
                <w:szCs w:val="20"/>
                <w:lang w:val="en-US"/>
              </w:rPr>
              <w:t>CRC-39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1E66F7" w:rsidRPr="008D402E" w:rsidRDefault="001E66F7" w:rsidP="008D402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20"/>
                <w:lang w:val="en-US"/>
              </w:rPr>
            </w:pPr>
            <w:r w:rsidRPr="008D402E">
              <w:rPr>
                <w:rFonts w:eastAsia="Times New Roman" w:cstheme="minorHAnsi"/>
                <w:b/>
                <w:bCs/>
                <w:color w:val="000000"/>
                <w:sz w:val="16"/>
                <w:szCs w:val="20"/>
                <w:lang w:val="en-US"/>
              </w:rPr>
              <w:t>CRC-55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1E66F7" w:rsidRPr="008D402E" w:rsidRDefault="001E66F7" w:rsidP="008D402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20"/>
                <w:lang w:val="en-US"/>
              </w:rPr>
            </w:pPr>
            <w:r w:rsidRPr="008D402E">
              <w:rPr>
                <w:rFonts w:eastAsia="Times New Roman" w:cstheme="minorHAnsi"/>
                <w:b/>
                <w:bCs/>
                <w:color w:val="000000"/>
                <w:sz w:val="16"/>
                <w:szCs w:val="20"/>
                <w:lang w:val="en-US"/>
              </w:rPr>
              <w:t>CRC-69</w:t>
            </w:r>
          </w:p>
        </w:tc>
      </w:tr>
      <w:tr w:rsidR="001E66F7" w:rsidRPr="005627A5" w:rsidTr="00E2666E">
        <w:trPr>
          <w:trHeight w:val="28"/>
        </w:trPr>
        <w:tc>
          <w:tcPr>
            <w:tcW w:w="14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WNTi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APC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 xml:space="preserve">E761* </w:t>
            </w:r>
            <w:r w:rsidRPr="005627A5"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  <w:t>R1450*</w:t>
            </w: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 xml:space="preserve"> </w:t>
            </w:r>
            <w:r w:rsidRPr="005627A5">
              <w:rPr>
                <w:rFonts w:eastAsia="Times New Roman" w:cstheme="minorHAnsi"/>
                <w:b/>
                <w:color w:val="000000"/>
                <w:sz w:val="10"/>
                <w:szCs w:val="16"/>
                <w:lang w:val="en-US"/>
              </w:rPr>
              <w:t>T1556fs</w:t>
            </w:r>
            <w:r w:rsidRPr="005627A5">
              <w:rPr>
                <w:rFonts w:eastAsia="Times New Roman" w:cstheme="minorHAnsi"/>
                <w:color w:val="000000"/>
                <w:sz w:val="12"/>
                <w:szCs w:val="8"/>
                <w:lang w:val="en-US"/>
              </w:rPr>
              <w:t xml:space="preserve"> </w:t>
            </w: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V1822D K2051fs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  <w:t xml:space="preserve">Y935* </w:t>
            </w: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V1822D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K2051fs V1822D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V1822D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  <w:t xml:space="preserve">T1556fs </w:t>
            </w: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 xml:space="preserve">R1788fs </w:t>
            </w:r>
            <w:r w:rsidRPr="005627A5">
              <w:rPr>
                <w:rFonts w:eastAsia="Times New Roman" w:cstheme="minorHAnsi"/>
                <w:bCs/>
                <w:color w:val="000000"/>
                <w:sz w:val="10"/>
                <w:szCs w:val="8"/>
                <w:lang w:val="en-US"/>
              </w:rPr>
              <w:t>V1822D</w:t>
            </w: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 xml:space="preserve"> K2051fs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E19Q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  <w:t xml:space="preserve">R805* R1450* </w:t>
            </w: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P1594fs V1822D K2051fs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  <w:t>E1353*</w:t>
            </w: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 xml:space="preserve"> V1822D K2051fs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 xml:space="preserve">E1317Q </w:t>
            </w:r>
            <w:r w:rsidRPr="005627A5"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  <w:t>T1556fs</w:t>
            </w: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 xml:space="preserve"> P1594fs V1822D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16"/>
                <w:lang w:val="en-US"/>
              </w:rPr>
              <w:t>P429Q</w:t>
            </w: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8"/>
                <w:lang w:val="en-US"/>
              </w:rPr>
              <w:t xml:space="preserve"> </w:t>
            </w:r>
            <w:r w:rsidRPr="005627A5"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  <w:t xml:space="preserve">L1302fs </w:t>
            </w: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V1822D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RSPO2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L186P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000000" w:fill="BFBFBF"/>
            <w:noWrap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PORCUPINEi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RNF43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I47V R343H L418M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I47V R343H L418M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L418M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P231L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 xml:space="preserve">I47V </w:t>
            </w:r>
            <w:r w:rsidRPr="005627A5"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  <w:t>R113*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R117H R337*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I47V L418M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I47V P231L L418M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I47V L418M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R117H P686R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ZNRF3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A725fs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S557delta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ERBBi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EGFR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T477*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R521K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R521K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R521K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R521K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R521K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L480fs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L480fs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ERBB2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I655V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P1170A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P1170A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I655V P1170A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P1170A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I655V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P8T I655V P1170A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P1170A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P8T P1170A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I655V</w:t>
            </w:r>
            <w:r w:rsidRPr="005627A5">
              <w:rPr>
                <w:rFonts w:eastAsia="Times New Roman" w:cstheme="minorHAnsi"/>
                <w:color w:val="000000"/>
                <w:sz w:val="8"/>
                <w:szCs w:val="16"/>
                <w:lang w:val="en-US"/>
              </w:rPr>
              <w:t xml:space="preserve"> </w:t>
            </w: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P1170A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ERBB3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10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10"/>
                <w:lang w:val="en-US"/>
              </w:rPr>
              <w:t>G284R S1234F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S413fs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S413fs S1119C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S413fs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ERBB4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S418fs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ERRFI1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S273F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R247K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FGFRi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FGFR2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I654fs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KDRi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KDR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N511fs G539R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Q472H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Q472H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Q472H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V297I Q472H N511fs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Q472H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Q472H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Sorafenib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RET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W543*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R897L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Sunitinib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FLT3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T227M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T227M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R311W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T227M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T227M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000000" w:fill="BFBFBF"/>
            <w:noWrap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JAKi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JAK2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N457fs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GNAS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R99K K100E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  <w:t>R844C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Imatinib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PDGFRA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S478P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PDGFRB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E485K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E485K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KIT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V409*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M541L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K236fs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Y846fs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ABL1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S972L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000000" w:fill="BFBFBF"/>
            <w:noWrap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RAFi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MITF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E291D E291V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NRAS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L171fs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MEKi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KRAS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  <w:t>G13A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A146T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  <w:t>G12C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  <w:t>G12D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  <w:t>Q61L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  <w:t>G12D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  <w:t>G12S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C186fs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  <w:t>G12A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000000" w:fill="BFBFBF"/>
            <w:noWrap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PI3K/</w:t>
            </w: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AKTi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PIK3CA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R38H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C604R H1065Y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L99fs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L99fs I391M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PIK3R1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S460fs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M326I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I82fs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MTORi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MTOR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R624H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TSC1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M322T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M322T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M322T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  <w:t>N891fs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M322T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V178I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  <w:t>N891fs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L627V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TSC2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  <w:t>V299fs</w:t>
            </w: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 xml:space="preserve"> R367Q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  <w:t>V299fs</w:t>
            </w: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 xml:space="preserve"> L826M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  <w:t>V299fs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  <w:t>V299fs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R1369T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Crizotinib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ALK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I1461V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I1461V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I1461V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Y1239C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P1370L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ROS1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S1109L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Cisplatin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ERCC2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D312N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D312N K751Q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A182V D312N K751Q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D312N K751Q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D312N K751Q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D312N K751Q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D312N K751Q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AURKAi</w:t>
            </w:r>
            <w:proofErr w:type="spellEnd"/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AURKA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F31I P57V M373V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F31I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P57V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F31I P57V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M373V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 xml:space="preserve">P57V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F31I P57V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P57V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P57V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P57V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WEE1i / CHK1i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TP53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 xml:space="preserve">P72R </w:t>
            </w:r>
            <w:r w:rsidRPr="005627A5"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  <w:t>R175H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P72R S94*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P72R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P72R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  <w:t>R282W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P72R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 xml:space="preserve">P72R </w:t>
            </w:r>
            <w:r w:rsidRPr="005627A5"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  <w:t>R175H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P72R</w:t>
            </w:r>
            <w:r w:rsidRPr="005627A5"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  <w:t xml:space="preserve"> E258K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 xml:space="preserve">P72R </w:t>
            </w:r>
            <w:r w:rsidRPr="005627A5"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  <w:t>P151S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P72R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MDM4i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MDM4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L203fs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PARPi</w:t>
            </w:r>
            <w:proofErr w:type="spellEnd"/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BRCA1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S1613G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P871L E1038G K1183R S1613G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P871L E1038G K1183R S1613G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P871L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P871L E1038G K1183R S1613G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D693N P871L E1038G K1183R S1613G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BRCA2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  <w:t>T2125fs</w:t>
            </w: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 xml:space="preserve"> V2466A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 xml:space="preserve">Y2884F </w:t>
            </w:r>
            <w:r w:rsidRPr="005627A5"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  <w:t>T3033fs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V2466A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  <w:t>I605fs</w:t>
            </w: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 xml:space="preserve"> </w:t>
            </w:r>
            <w:r w:rsidRPr="005627A5"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  <w:t xml:space="preserve">N1766fs </w:t>
            </w: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V2466A</w:t>
            </w:r>
            <w:r w:rsidRPr="005627A5"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  <w:t xml:space="preserve"> T3033fs</w:t>
            </w: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 xml:space="preserve"> E3316fs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L1390fs V2466A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N372H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N854fs V2466A Y3098H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 xml:space="preserve">F1216fs </w:t>
            </w:r>
            <w:r w:rsidRPr="005627A5"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  <w:t>T3033fs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N372H</w:t>
            </w:r>
            <w:r w:rsidRPr="005627A5"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  <w:t xml:space="preserve"> V726fs </w:t>
            </w: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V2466A</w:t>
            </w:r>
            <w:r w:rsidRPr="005627A5"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  <w:t xml:space="preserve"> T2607fs T3033fs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V2466A</w:t>
            </w:r>
            <w:r w:rsidRPr="005627A5"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  <w:t xml:space="preserve"> E2981fs T3033fs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ATM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D1853N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I2233T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N619fs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S49C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  <w:t>L1176fs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E594A E594fs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  <w:t>S214fs</w:t>
            </w: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 xml:space="preserve"> F858L P1054R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</w:tr>
      <w:tr w:rsidR="001E66F7" w:rsidRPr="005627A5" w:rsidTr="00E2666E">
        <w:trPr>
          <w:trHeight w:val="52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ATR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R1814fs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M211T S927fs R1814fs H2437Y H2437L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M211T F929L R1814fs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M211T S271fs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R1814fs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M211T R2425Q H2437Y H2437L E2438V E2438D E2438* T2439L T2439C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M211T S271fs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M211T R1814fs R2425Q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M211T S271fs V316I V959M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M211T R1814fs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TMPRSS2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V160M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V160M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V160M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V160M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V160M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V160M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CDK12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S133fs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S133fs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S133fs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S133fs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S133fs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S133fs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S133fs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S133fs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S133fs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IFG1-Ri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IGFR1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C230Y C231S C231Y H232Y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S24fs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NOTCHi</w:t>
            </w:r>
            <w:proofErr w:type="spellEnd"/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NOTCH1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R1279H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N2248K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E848K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NOTCH2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D1327G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HHi</w:t>
            </w:r>
            <w:proofErr w:type="spellEnd"/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SMO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G29R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PTCH1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P1315L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P1315L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P1315L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P1315L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E53K P1315L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HDACi</w:t>
            </w:r>
            <w:proofErr w:type="spellEnd"/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KTM2A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A930fs I3105fs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I3105fs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I3105fs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I3105fs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G156fs I3105fs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A930fs G1746E I3105fs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A383fs K929fs P3668fs I3105fs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A930fs S1325N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I256fs A383fs I3105fs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A383fs I3105fs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BAP1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G624R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BRD3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K435Q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K435Q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</w:tr>
      <w:tr w:rsidR="001E66F7" w:rsidRPr="005627A5" w:rsidTr="00E2666E">
        <w:trPr>
          <w:trHeight w:val="38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BRD4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R12K H1145Y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</w:tr>
      <w:tr w:rsidR="001E66F7" w:rsidRPr="005627A5" w:rsidTr="00E2666E">
        <w:trPr>
          <w:trHeight w:val="48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IDHi</w:t>
            </w:r>
            <w:proofErr w:type="spellEnd"/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IDH1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V178I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V178I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</w:tr>
      <w:tr w:rsidR="001E66F7" w:rsidRPr="005627A5" w:rsidTr="00E2666E">
        <w:trPr>
          <w:trHeight w:val="118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EPHi</w:t>
            </w:r>
            <w:proofErr w:type="spellEnd"/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EPHA3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S548fs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R580fs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R580fs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P845H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K142fs T924R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R580fs R914H T924R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T924R</w:t>
            </w:r>
          </w:p>
        </w:tc>
      </w:tr>
      <w:tr w:rsidR="001E66F7" w:rsidRPr="005627A5" w:rsidTr="00E2666E">
        <w:trPr>
          <w:trHeight w:val="48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EZH2i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EZH2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D185H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</w:tr>
      <w:tr w:rsidR="001E66F7" w:rsidRPr="005627A5" w:rsidTr="00E2666E">
        <w:trPr>
          <w:trHeight w:val="48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Enzalutamide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AR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0"/>
                <w:szCs w:val="8"/>
                <w:lang w:val="en-US"/>
              </w:rPr>
              <w:t>N849fs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</w:tr>
      <w:tr w:rsidR="001E66F7" w:rsidRPr="005627A5" w:rsidTr="00E2666E">
        <w:trPr>
          <w:trHeight w:val="48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BFBFBF"/>
            <w:noWrap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  <w:t>CDKi</w:t>
            </w:r>
            <w:proofErr w:type="spellEnd"/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CDKN1A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S31R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S31R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</w:tr>
      <w:tr w:rsidR="001E66F7" w:rsidRPr="005627A5" w:rsidTr="00E2666E">
        <w:trPr>
          <w:trHeight w:val="28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CDKN1B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V109G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V109G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V109G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V109G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V109G</w:t>
            </w:r>
          </w:p>
        </w:tc>
      </w:tr>
      <w:tr w:rsidR="001E66F7" w:rsidRPr="005627A5" w:rsidTr="00E2666E">
        <w:trPr>
          <w:trHeight w:val="28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CDKN2A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A148T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A148T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A148T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</w:tr>
      <w:tr w:rsidR="001E66F7" w:rsidRPr="005627A5" w:rsidTr="00E2666E">
        <w:trPr>
          <w:trHeight w:val="28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CDK6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D110N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 </w:t>
            </w:r>
          </w:p>
        </w:tc>
      </w:tr>
      <w:tr w:rsidR="001E66F7" w:rsidRPr="005627A5" w:rsidTr="00E2666E">
        <w:trPr>
          <w:trHeight w:val="28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1E66F7" w:rsidRPr="005627A5" w:rsidRDefault="001E66F7" w:rsidP="00E2666E">
            <w:pPr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eastAsia="Times New Roman" w:cstheme="minorHAnsi"/>
                <w:i/>
                <w:iCs/>
                <w:color w:val="000000"/>
                <w:sz w:val="12"/>
                <w:szCs w:val="12"/>
                <w:lang w:val="en-US"/>
              </w:rPr>
              <w:t>CCND3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S259A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S259A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S259A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E253D S259A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S259A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S259A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S259A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S259A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S259A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E66F7" w:rsidRPr="005627A5" w:rsidRDefault="001E66F7" w:rsidP="00E2666E">
            <w:pPr>
              <w:jc w:val="center"/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0"/>
                <w:szCs w:val="8"/>
                <w:lang w:val="en-US"/>
              </w:rPr>
              <w:t>S259A</w:t>
            </w:r>
          </w:p>
        </w:tc>
      </w:tr>
    </w:tbl>
    <w:p w:rsidR="001E66F7" w:rsidRPr="005627A5" w:rsidRDefault="001E66F7" w:rsidP="001E66F7">
      <w:pPr>
        <w:spacing w:line="360" w:lineRule="auto"/>
        <w:jc w:val="both"/>
        <w:rPr>
          <w:rFonts w:cstheme="minorHAnsi"/>
          <w:sz w:val="18"/>
          <w:lang w:val="en-US"/>
        </w:rPr>
      </w:pPr>
      <w:r w:rsidRPr="005627A5">
        <w:rPr>
          <w:rFonts w:cstheme="minorHAnsi"/>
          <w:b/>
          <w:sz w:val="18"/>
          <w:lang w:val="en-US"/>
        </w:rPr>
        <w:t>*</w:t>
      </w:r>
      <w:proofErr w:type="spellStart"/>
      <w:r w:rsidRPr="005627A5">
        <w:rPr>
          <w:rFonts w:cstheme="minorHAnsi"/>
          <w:b/>
          <w:sz w:val="18"/>
          <w:lang w:val="en-US"/>
        </w:rPr>
        <w:t>i</w:t>
      </w:r>
      <w:proofErr w:type="spellEnd"/>
      <w:r w:rsidRPr="005627A5">
        <w:rPr>
          <w:rFonts w:cstheme="minorHAnsi"/>
          <w:sz w:val="18"/>
          <w:lang w:val="en-US"/>
        </w:rPr>
        <w:t xml:space="preserve"> – inhibitor; </w:t>
      </w:r>
      <w:r w:rsidRPr="005627A5">
        <w:rPr>
          <w:rFonts w:cstheme="minorHAnsi"/>
          <w:b/>
          <w:sz w:val="18"/>
          <w:lang w:val="en-US"/>
        </w:rPr>
        <w:t>bold</w:t>
      </w:r>
      <w:r w:rsidRPr="005627A5">
        <w:rPr>
          <w:rFonts w:cstheme="minorHAnsi"/>
          <w:sz w:val="18"/>
          <w:lang w:val="en-US"/>
        </w:rPr>
        <w:t xml:space="preserve"> – pathogenic (</w:t>
      </w:r>
      <w:proofErr w:type="spellStart"/>
      <w:r w:rsidRPr="005627A5">
        <w:rPr>
          <w:rFonts w:cstheme="minorHAnsi"/>
          <w:sz w:val="18"/>
          <w:lang w:val="en-US"/>
        </w:rPr>
        <w:t>ClinVar</w:t>
      </w:r>
      <w:proofErr w:type="spellEnd"/>
      <w:r w:rsidRPr="005627A5">
        <w:rPr>
          <w:rFonts w:cstheme="minorHAnsi"/>
          <w:sz w:val="18"/>
          <w:lang w:val="en-US"/>
        </w:rPr>
        <w:t>)</w:t>
      </w:r>
    </w:p>
    <w:p w:rsidR="002F36AD" w:rsidRPr="005627A5" w:rsidRDefault="002F36AD">
      <w:pPr>
        <w:spacing w:after="200" w:line="276" w:lineRule="auto"/>
        <w:rPr>
          <w:rFonts w:cstheme="minorHAnsi"/>
          <w:b/>
          <w:sz w:val="22"/>
          <w:lang w:val="en-US"/>
        </w:rPr>
      </w:pPr>
      <w:r w:rsidRPr="005627A5">
        <w:rPr>
          <w:rFonts w:cstheme="minorHAnsi"/>
          <w:b/>
          <w:sz w:val="22"/>
          <w:lang w:val="en-US"/>
        </w:rPr>
        <w:lastRenderedPageBreak/>
        <w:t xml:space="preserve">Table S9: </w:t>
      </w:r>
      <w:r w:rsidR="00236A16" w:rsidRPr="005627A5">
        <w:rPr>
          <w:rFonts w:cstheme="minorHAnsi"/>
          <w:b/>
          <w:sz w:val="22"/>
          <w:lang w:val="en-US"/>
        </w:rPr>
        <w:t>Comparison of common</w:t>
      </w:r>
      <w:r w:rsidR="006B628F" w:rsidRPr="005627A5">
        <w:rPr>
          <w:rFonts w:cstheme="minorHAnsi"/>
          <w:b/>
          <w:sz w:val="22"/>
          <w:lang w:val="en-US"/>
        </w:rPr>
        <w:t>ly mutated genes</w:t>
      </w:r>
      <w:r w:rsidR="00236A16" w:rsidRPr="005627A5">
        <w:rPr>
          <w:rFonts w:cstheme="minorHAnsi"/>
          <w:b/>
          <w:sz w:val="22"/>
          <w:lang w:val="en-US"/>
        </w:rPr>
        <w:t xml:space="preserve"> in CRC and its metastases</w:t>
      </w:r>
    </w:p>
    <w:tbl>
      <w:tblPr>
        <w:tblpPr w:leftFromText="141" w:rightFromText="141" w:vertAnchor="text" w:tblpY="1"/>
        <w:tblOverlap w:val="never"/>
        <w:tblW w:w="554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509"/>
        <w:gridCol w:w="1559"/>
        <w:gridCol w:w="1276"/>
      </w:tblGrid>
      <w:tr w:rsidR="002F36AD" w:rsidRPr="005627A5" w:rsidTr="007F69C7">
        <w:trPr>
          <w:trHeight w:val="300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F36AD" w:rsidRPr="005627A5" w:rsidRDefault="00236A16" w:rsidP="006B628F">
            <w:pPr>
              <w:rPr>
                <w:rFonts w:eastAsia="Times New Roman" w:cstheme="minorHAnsi"/>
                <w:b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b/>
                <w:color w:val="000000"/>
                <w:sz w:val="18"/>
                <w:szCs w:val="18"/>
                <w:lang w:val="en-US"/>
              </w:rPr>
              <w:t>G</w:t>
            </w:r>
            <w:r w:rsidR="006B628F" w:rsidRPr="005627A5">
              <w:rPr>
                <w:rFonts w:eastAsia="Times New Roman" w:cstheme="minorHAnsi"/>
                <w:b/>
                <w:color w:val="000000"/>
                <w:sz w:val="18"/>
                <w:szCs w:val="18"/>
                <w:lang w:val="en-US"/>
              </w:rPr>
              <w:t>ene</w:t>
            </w: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7C0CC1" w:rsidRDefault="002F36AD" w:rsidP="006B628F">
            <w:pPr>
              <w:jc w:val="center"/>
              <w:rPr>
                <w:rFonts w:eastAsia="Times New Roman" w:cstheme="minorHAnsi"/>
                <w:b/>
                <w:bCs/>
                <w:i/>
                <w:color w:val="000000"/>
                <w:sz w:val="18"/>
                <w:szCs w:val="18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/>
              </w:rPr>
              <w:t>Yaeger</w:t>
            </w:r>
            <w:proofErr w:type="spellEnd"/>
            <w:r w:rsidRPr="005627A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Pr="005627A5">
              <w:rPr>
                <w:rFonts w:eastAsia="Times New Roman" w:cstheme="minorHAnsi"/>
                <w:b/>
                <w:bCs/>
                <w:i/>
                <w:color w:val="000000"/>
                <w:sz w:val="18"/>
                <w:szCs w:val="18"/>
                <w:lang w:val="en-US"/>
              </w:rPr>
              <w:t>et al.</w:t>
            </w:r>
            <w:r w:rsidR="003447DC">
              <w:rPr>
                <w:rFonts w:eastAsia="Times New Roman" w:cstheme="minorHAnsi"/>
                <w:b/>
                <w:bCs/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r w:rsidR="003447DC" w:rsidRPr="007C0CC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/>
              </w:rPr>
              <w:t>(</w:t>
            </w:r>
            <w:r w:rsidR="003447DC" w:rsidRPr="005627A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/>
              </w:rPr>
              <w:t>11)</w:t>
            </w:r>
          </w:p>
          <w:p w:rsidR="002F36AD" w:rsidRPr="005627A5" w:rsidRDefault="007E6D98" w:rsidP="003447DC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7C0CC1">
              <w:rPr>
                <w:rFonts w:eastAsia="Times New Roman" w:cstheme="minorHAnsi"/>
                <w:b/>
                <w:bCs/>
                <w:i/>
                <w:color w:val="000000"/>
                <w:sz w:val="16"/>
                <w:szCs w:val="18"/>
                <w:lang w:val="en-US"/>
              </w:rPr>
              <w:t xml:space="preserve"> </w:t>
            </w:r>
            <w:r w:rsidR="00805A76" w:rsidRPr="00805A76">
              <w:rPr>
                <w:rFonts w:eastAsia="Times New Roman" w:cstheme="minorHAnsi"/>
                <w:b/>
                <w:bCs/>
                <w:color w:val="000000"/>
                <w:sz w:val="16"/>
                <w:szCs w:val="18"/>
                <w:lang w:val="en-US"/>
              </w:rPr>
              <w:t>(m)</w:t>
            </w:r>
            <w:r w:rsidR="007C0CC1" w:rsidRPr="007C0CC1">
              <w:rPr>
                <w:rFonts w:eastAsia="Times New Roman" w:cstheme="minorHAnsi"/>
                <w:b/>
                <w:bCs/>
                <w:color w:val="000000"/>
                <w:sz w:val="16"/>
                <w:szCs w:val="18"/>
                <w:lang w:val="en-US"/>
              </w:rPr>
              <w:t>CRC [</w:t>
            </w:r>
            <w:proofErr w:type="spellStart"/>
            <w:r w:rsidR="007C0CC1" w:rsidRPr="007C0CC1">
              <w:rPr>
                <w:rFonts w:eastAsia="Times New Roman" w:cstheme="minorHAnsi"/>
                <w:b/>
                <w:bCs/>
                <w:color w:val="000000"/>
                <w:sz w:val="16"/>
                <w:szCs w:val="18"/>
                <w:lang w:val="en-US"/>
              </w:rPr>
              <w:t>pT+M</w:t>
            </w:r>
            <w:proofErr w:type="spellEnd"/>
            <w:r w:rsidR="007C0CC1" w:rsidRPr="007C0CC1">
              <w:rPr>
                <w:rFonts w:eastAsia="Times New Roman" w:cstheme="minorHAnsi"/>
                <w:b/>
                <w:bCs/>
                <w:color w:val="000000"/>
                <w:sz w:val="16"/>
                <w:szCs w:val="18"/>
                <w:lang w:val="en-US"/>
              </w:rPr>
              <w:t>]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7C0CC1" w:rsidRDefault="002F36AD" w:rsidP="006B628F">
            <w:pPr>
              <w:jc w:val="center"/>
              <w:rPr>
                <w:rFonts w:eastAsia="Times New Roman" w:cstheme="minorHAnsi"/>
                <w:b/>
                <w:bCs/>
                <w:i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/>
              </w:rPr>
              <w:t>El-</w:t>
            </w:r>
            <w:proofErr w:type="spellStart"/>
            <w:r w:rsidRPr="005627A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/>
              </w:rPr>
              <w:t>Deiry</w:t>
            </w:r>
            <w:proofErr w:type="spellEnd"/>
            <w:r w:rsidRPr="005627A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Pr="005627A5">
              <w:rPr>
                <w:rFonts w:eastAsia="Times New Roman" w:cstheme="minorHAnsi"/>
                <w:b/>
                <w:bCs/>
                <w:i/>
                <w:color w:val="000000"/>
                <w:sz w:val="18"/>
                <w:szCs w:val="18"/>
                <w:lang w:val="en-US"/>
              </w:rPr>
              <w:t>et al.</w:t>
            </w:r>
            <w:r w:rsidR="003447DC">
              <w:rPr>
                <w:rFonts w:eastAsia="Times New Roman" w:cstheme="minorHAnsi"/>
                <w:b/>
                <w:bCs/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r w:rsidR="003447DC" w:rsidRPr="005627A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/>
              </w:rPr>
              <w:t>(12)</w:t>
            </w:r>
          </w:p>
          <w:p w:rsidR="002F36AD" w:rsidRPr="005627A5" w:rsidRDefault="007C0CC1" w:rsidP="003447DC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7C0CC1">
              <w:rPr>
                <w:rFonts w:eastAsia="Times New Roman" w:cstheme="minorHAnsi"/>
                <w:b/>
                <w:bCs/>
                <w:color w:val="000000"/>
                <w:sz w:val="16"/>
                <w:szCs w:val="18"/>
                <w:lang w:val="en-US"/>
              </w:rPr>
              <w:t>(m)CRC [</w:t>
            </w:r>
            <w:proofErr w:type="spellStart"/>
            <w:r w:rsidRPr="007C0CC1">
              <w:rPr>
                <w:rFonts w:eastAsia="Times New Roman" w:cstheme="minorHAnsi"/>
                <w:b/>
                <w:bCs/>
                <w:color w:val="000000"/>
                <w:sz w:val="16"/>
                <w:szCs w:val="18"/>
                <w:lang w:val="en-US"/>
              </w:rPr>
              <w:t>pT</w:t>
            </w:r>
            <w:proofErr w:type="spellEnd"/>
            <w:r w:rsidRPr="007C0CC1">
              <w:rPr>
                <w:rFonts w:eastAsia="Times New Roman" w:cstheme="minorHAnsi"/>
                <w:b/>
                <w:bCs/>
                <w:color w:val="000000"/>
                <w:sz w:val="16"/>
                <w:szCs w:val="18"/>
                <w:lang w:val="en-US"/>
              </w:rPr>
              <w:t xml:space="preserve">]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F36AD" w:rsidRDefault="00236A16" w:rsidP="006B628F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/>
              </w:rPr>
              <w:t>this report</w:t>
            </w:r>
          </w:p>
          <w:p w:rsidR="007C0CC1" w:rsidRPr="005627A5" w:rsidRDefault="007C0CC1" w:rsidP="006B628F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7C0CC1">
              <w:rPr>
                <w:rFonts w:eastAsia="Times New Roman" w:cstheme="minorHAnsi"/>
                <w:b/>
                <w:bCs/>
                <w:color w:val="000000"/>
                <w:sz w:val="16"/>
                <w:szCs w:val="18"/>
                <w:lang w:val="en-US"/>
              </w:rPr>
              <w:t>pmCRC[M]</w:t>
            </w:r>
          </w:p>
        </w:tc>
      </w:tr>
      <w:tr w:rsidR="002F36AD" w:rsidRPr="005627A5" w:rsidTr="007F69C7">
        <w:trPr>
          <w:trHeight w:val="108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D" w:rsidRPr="005627A5" w:rsidRDefault="002F36AD" w:rsidP="006B628F">
            <w:pP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  <w:t>APC</w:t>
            </w: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79%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67.9%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57%</w:t>
            </w:r>
          </w:p>
        </w:tc>
      </w:tr>
      <w:tr w:rsidR="002F36AD" w:rsidRPr="005627A5" w:rsidTr="007F69C7">
        <w:trPr>
          <w:trHeight w:val="66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2F36AD" w:rsidRPr="005627A5" w:rsidRDefault="002F36AD" w:rsidP="006B628F">
            <w:pP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  <w:t>TP53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78%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58.3%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57%</w:t>
            </w:r>
          </w:p>
        </w:tc>
      </w:tr>
      <w:tr w:rsidR="002F36AD" w:rsidRPr="005627A5" w:rsidTr="007F69C7">
        <w:trPr>
          <w:trHeight w:val="66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D" w:rsidRPr="005627A5" w:rsidRDefault="002F36AD" w:rsidP="006B628F">
            <w:pP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  <w:t>KRAS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44%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44.0%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64%</w:t>
            </w:r>
          </w:p>
        </w:tc>
      </w:tr>
      <w:tr w:rsidR="002F36AD" w:rsidRPr="005627A5" w:rsidTr="007F69C7">
        <w:trPr>
          <w:trHeight w:val="66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2F36AD" w:rsidRPr="005627A5" w:rsidRDefault="002F36AD" w:rsidP="006B628F">
            <w:pP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  <w:t>PTEN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20%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2–5%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0%</w:t>
            </w:r>
          </w:p>
        </w:tc>
      </w:tr>
      <w:tr w:rsidR="002F36AD" w:rsidRPr="005627A5" w:rsidTr="007F69C7">
        <w:trPr>
          <w:trHeight w:val="66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D" w:rsidRPr="005627A5" w:rsidRDefault="002F36AD" w:rsidP="006B628F">
            <w:pP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  <w:t>PIK3CA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18%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14.1%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7%</w:t>
            </w:r>
          </w:p>
        </w:tc>
      </w:tr>
      <w:tr w:rsidR="002F36AD" w:rsidRPr="005627A5" w:rsidTr="007F69C7">
        <w:trPr>
          <w:trHeight w:val="66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2F36AD" w:rsidRPr="005627A5" w:rsidRDefault="002F36AD" w:rsidP="006B628F">
            <w:pP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  <w:t>BRAF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16%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9.60%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0%</w:t>
            </w:r>
          </w:p>
        </w:tc>
      </w:tr>
      <w:tr w:rsidR="002F36AD" w:rsidRPr="005627A5" w:rsidTr="007F69C7">
        <w:trPr>
          <w:trHeight w:val="66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D" w:rsidRPr="005627A5" w:rsidRDefault="002F36AD" w:rsidP="006B628F">
            <w:pP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  <w:t>SMAD4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16%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12.9%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50%</w:t>
            </w:r>
          </w:p>
        </w:tc>
      </w:tr>
      <w:tr w:rsidR="002F36AD" w:rsidRPr="005627A5" w:rsidTr="007F69C7">
        <w:trPr>
          <w:trHeight w:val="66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2F36AD" w:rsidRPr="005627A5" w:rsidRDefault="002F36AD" w:rsidP="006B628F">
            <w:pP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  <w:t>BRCA2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16%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n.p</w:t>
            </w:r>
            <w:proofErr w:type="spellEnd"/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85%</w:t>
            </w:r>
          </w:p>
        </w:tc>
      </w:tr>
      <w:tr w:rsidR="002F36AD" w:rsidRPr="005627A5" w:rsidTr="007F69C7">
        <w:trPr>
          <w:trHeight w:val="66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D" w:rsidRPr="005627A5" w:rsidRDefault="002F36AD" w:rsidP="006B628F">
            <w:pP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  <w:t>PIK3R1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14%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n.p</w:t>
            </w:r>
            <w:proofErr w:type="spellEnd"/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0%</w:t>
            </w:r>
          </w:p>
        </w:tc>
      </w:tr>
      <w:tr w:rsidR="002F36AD" w:rsidRPr="005627A5" w:rsidTr="007F69C7">
        <w:trPr>
          <w:trHeight w:val="66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2F36AD" w:rsidRPr="005627A5" w:rsidRDefault="002F36AD" w:rsidP="006B628F">
            <w:pP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  <w:t>NF1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13%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n.p</w:t>
            </w:r>
            <w:proofErr w:type="spellEnd"/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0%</w:t>
            </w:r>
          </w:p>
        </w:tc>
      </w:tr>
      <w:tr w:rsidR="002F36AD" w:rsidRPr="005627A5" w:rsidTr="007F69C7">
        <w:trPr>
          <w:trHeight w:val="66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D" w:rsidRPr="005627A5" w:rsidRDefault="002F36AD" w:rsidP="006B628F">
            <w:pP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  <w:t>ERBB3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10%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n.p</w:t>
            </w:r>
            <w:proofErr w:type="spellEnd"/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7%</w:t>
            </w:r>
          </w:p>
        </w:tc>
      </w:tr>
      <w:tr w:rsidR="002F36AD" w:rsidRPr="005627A5" w:rsidTr="007F69C7">
        <w:trPr>
          <w:trHeight w:val="66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2F36AD" w:rsidRPr="005627A5" w:rsidRDefault="002F36AD" w:rsidP="006B628F">
            <w:pP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  <w:t>RNF43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9%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n.p</w:t>
            </w:r>
            <w:proofErr w:type="spellEnd"/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14%</w:t>
            </w:r>
          </w:p>
        </w:tc>
      </w:tr>
      <w:tr w:rsidR="002F36AD" w:rsidRPr="005627A5" w:rsidTr="007F69C7">
        <w:trPr>
          <w:trHeight w:val="66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D" w:rsidRPr="005627A5" w:rsidRDefault="002F36AD" w:rsidP="006B628F">
            <w:pP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  <w:t>CTNNB1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8%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1–2%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0%</w:t>
            </w:r>
          </w:p>
        </w:tc>
      </w:tr>
      <w:tr w:rsidR="002F36AD" w:rsidRPr="005627A5" w:rsidTr="007F69C7">
        <w:trPr>
          <w:trHeight w:val="66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2F36AD" w:rsidRPr="005627A5" w:rsidRDefault="002F36AD" w:rsidP="006B628F">
            <w:pP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  <w:t>ERBB2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8%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1–2%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0%</w:t>
            </w:r>
          </w:p>
        </w:tc>
      </w:tr>
      <w:tr w:rsidR="002F36AD" w:rsidRPr="005627A5" w:rsidTr="007F69C7">
        <w:trPr>
          <w:trHeight w:val="66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D" w:rsidRPr="005627A5" w:rsidRDefault="002F36AD" w:rsidP="006B628F">
            <w:pP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  <w:t>BRCA1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8%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n.p</w:t>
            </w:r>
            <w:proofErr w:type="spellEnd"/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0%</w:t>
            </w:r>
          </w:p>
        </w:tc>
      </w:tr>
      <w:tr w:rsidR="002F36AD" w:rsidRPr="005627A5" w:rsidTr="007F69C7">
        <w:trPr>
          <w:trHeight w:val="66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2F36AD" w:rsidRPr="005627A5" w:rsidRDefault="002F36AD" w:rsidP="006B628F">
            <w:pPr>
              <w:rPr>
                <w:rFonts w:eastAsia="Times New Roman" w:cstheme="minorHAnsi"/>
                <w:bCs/>
                <w:i/>
                <w:iCs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bCs/>
                <w:i/>
                <w:iCs/>
                <w:color w:val="000000"/>
                <w:sz w:val="18"/>
                <w:szCs w:val="18"/>
                <w:lang w:val="en-US"/>
              </w:rPr>
              <w:t>FBXW7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n.p</w:t>
            </w:r>
            <w:proofErr w:type="spellEnd"/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7.10%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0%</w:t>
            </w:r>
          </w:p>
        </w:tc>
      </w:tr>
      <w:tr w:rsidR="002F36AD" w:rsidRPr="005627A5" w:rsidTr="007F69C7">
        <w:trPr>
          <w:trHeight w:val="66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D" w:rsidRPr="005627A5" w:rsidRDefault="002F36AD" w:rsidP="006B628F">
            <w:pP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  <w:t>TSC1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4%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n.p</w:t>
            </w:r>
            <w:proofErr w:type="spellEnd"/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7%</w:t>
            </w:r>
          </w:p>
        </w:tc>
      </w:tr>
      <w:tr w:rsidR="002F36AD" w:rsidRPr="005627A5" w:rsidTr="007F69C7">
        <w:trPr>
          <w:trHeight w:val="66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2F36AD" w:rsidRPr="005627A5" w:rsidRDefault="002F36AD" w:rsidP="006B628F">
            <w:pP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  <w:t>AKT1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3%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1–2%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0%</w:t>
            </w:r>
          </w:p>
        </w:tc>
      </w:tr>
      <w:tr w:rsidR="002F36AD" w:rsidRPr="005627A5" w:rsidTr="007F69C7">
        <w:trPr>
          <w:trHeight w:val="66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D" w:rsidRPr="005627A5" w:rsidRDefault="002F36AD" w:rsidP="006B628F">
            <w:pP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  <w:t>EGFR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2%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1–2%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0%</w:t>
            </w:r>
          </w:p>
        </w:tc>
      </w:tr>
      <w:tr w:rsidR="002F36AD" w:rsidRPr="005627A5" w:rsidTr="007F69C7">
        <w:trPr>
          <w:trHeight w:val="66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2F36AD" w:rsidRPr="005627A5" w:rsidRDefault="002F36AD" w:rsidP="006B628F">
            <w:pP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  <w:t>GNAS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n.p</w:t>
            </w:r>
            <w:proofErr w:type="spellEnd"/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2–5%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7%</w:t>
            </w:r>
          </w:p>
        </w:tc>
      </w:tr>
      <w:tr w:rsidR="002F36AD" w:rsidRPr="005627A5" w:rsidTr="007F69C7">
        <w:trPr>
          <w:trHeight w:val="66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D" w:rsidRPr="005627A5" w:rsidRDefault="002F36AD" w:rsidP="006B628F">
            <w:pP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  <w:t>ATM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n.p</w:t>
            </w:r>
            <w:proofErr w:type="spellEnd"/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2–5%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14%</w:t>
            </w:r>
          </w:p>
        </w:tc>
      </w:tr>
      <w:tr w:rsidR="002F36AD" w:rsidRPr="005627A5" w:rsidTr="007F69C7">
        <w:trPr>
          <w:trHeight w:val="66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2F36AD" w:rsidRPr="005627A5" w:rsidRDefault="002F36AD" w:rsidP="006B628F">
            <w:pP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  <w:t>MAP2K1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2%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n.p</w:t>
            </w:r>
            <w:proofErr w:type="spellEnd"/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0%</w:t>
            </w:r>
          </w:p>
        </w:tc>
      </w:tr>
      <w:tr w:rsidR="002F36AD" w:rsidRPr="005627A5" w:rsidTr="007F69C7">
        <w:trPr>
          <w:trHeight w:val="66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D" w:rsidRPr="005627A5" w:rsidRDefault="002F36AD" w:rsidP="006B628F">
            <w:pP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  <w:t>TSC2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1%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n.p</w:t>
            </w:r>
            <w:proofErr w:type="spellEnd"/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29%</w:t>
            </w:r>
          </w:p>
        </w:tc>
      </w:tr>
      <w:tr w:rsidR="002F36AD" w:rsidRPr="005627A5" w:rsidTr="007F69C7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2F36AD" w:rsidRPr="005627A5" w:rsidRDefault="002F36AD" w:rsidP="006B628F">
            <w:pP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  <w:t>NTRK2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1%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n.p</w:t>
            </w:r>
            <w:proofErr w:type="spellEnd"/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0%</w:t>
            </w:r>
          </w:p>
        </w:tc>
      </w:tr>
      <w:tr w:rsidR="002F36AD" w:rsidRPr="005627A5" w:rsidTr="007F69C7">
        <w:trPr>
          <w:trHeight w:val="66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D" w:rsidRPr="005627A5" w:rsidRDefault="002F36AD" w:rsidP="006B628F">
            <w:pP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  <w:t>MET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1%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n.p</w:t>
            </w:r>
            <w:proofErr w:type="spellEnd"/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0%</w:t>
            </w:r>
          </w:p>
        </w:tc>
      </w:tr>
      <w:tr w:rsidR="002F36AD" w:rsidRPr="005627A5" w:rsidTr="007F69C7">
        <w:trPr>
          <w:trHeight w:val="66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2F36AD" w:rsidRPr="005627A5" w:rsidRDefault="002F36AD" w:rsidP="006B628F">
            <w:pP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  <w:t>MTOR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1%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n.p</w:t>
            </w:r>
            <w:proofErr w:type="spellEnd"/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0%</w:t>
            </w:r>
          </w:p>
        </w:tc>
      </w:tr>
      <w:tr w:rsidR="002F36AD" w:rsidRPr="005627A5" w:rsidTr="007F69C7">
        <w:trPr>
          <w:trHeight w:val="66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D" w:rsidRPr="005627A5" w:rsidRDefault="002F36AD" w:rsidP="006B628F">
            <w:pP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  <w:t>RAF1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1%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n.p</w:t>
            </w:r>
            <w:proofErr w:type="spellEnd"/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0%</w:t>
            </w:r>
          </w:p>
        </w:tc>
      </w:tr>
      <w:tr w:rsidR="002F36AD" w:rsidRPr="005627A5" w:rsidTr="007F69C7">
        <w:trPr>
          <w:trHeight w:val="66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2F36AD" w:rsidRPr="005627A5" w:rsidRDefault="002F36AD" w:rsidP="006B628F">
            <w:pP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val="en-US"/>
              </w:rPr>
              <w:t>HRAS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1%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proofErr w:type="spellStart"/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n.p</w:t>
            </w:r>
            <w:proofErr w:type="spellEnd"/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2F36AD" w:rsidRPr="005627A5" w:rsidRDefault="002F36AD" w:rsidP="006B628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</w:pPr>
            <w:r w:rsidRPr="005627A5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0%</w:t>
            </w:r>
          </w:p>
        </w:tc>
      </w:tr>
    </w:tbl>
    <w:p w:rsidR="00805A76" w:rsidRDefault="002F36AD" w:rsidP="002F36AD">
      <w:pPr>
        <w:rPr>
          <w:rFonts w:eastAsia="Times New Roman" w:cstheme="minorHAnsi"/>
          <w:sz w:val="18"/>
          <w:lang w:val="en-US"/>
        </w:rPr>
      </w:pPr>
      <w:r w:rsidRPr="005627A5">
        <w:rPr>
          <w:rFonts w:eastAsia="Times New Roman" w:cstheme="minorHAnsi"/>
          <w:lang w:val="en-US"/>
        </w:rPr>
        <w:br w:type="textWrapping" w:clear="all"/>
      </w:r>
      <w:r w:rsidR="007C0CC1">
        <w:rPr>
          <w:rFonts w:eastAsia="Times New Roman" w:cstheme="minorHAnsi"/>
          <w:b/>
          <w:sz w:val="18"/>
          <w:lang w:val="en-US"/>
        </w:rPr>
        <w:t xml:space="preserve">(m)CRC </w:t>
      </w:r>
      <w:r w:rsidR="007C0CC1" w:rsidRPr="00805A76">
        <w:rPr>
          <w:rFonts w:eastAsia="Times New Roman" w:cstheme="minorHAnsi"/>
          <w:sz w:val="18"/>
          <w:lang w:val="en-US"/>
        </w:rPr>
        <w:t xml:space="preserve">– </w:t>
      </w:r>
      <w:r w:rsidR="00805A76">
        <w:rPr>
          <w:rFonts w:eastAsia="Times New Roman" w:cstheme="minorHAnsi"/>
          <w:sz w:val="18"/>
          <w:lang w:val="en-US"/>
        </w:rPr>
        <w:t>metastasized and non-m</w:t>
      </w:r>
      <w:r w:rsidR="00805A76" w:rsidRPr="00805A76">
        <w:rPr>
          <w:rFonts w:eastAsia="Times New Roman" w:cstheme="minorHAnsi"/>
          <w:sz w:val="18"/>
          <w:lang w:val="en-US"/>
        </w:rPr>
        <w:t>etastasized colorectal cancer</w:t>
      </w:r>
      <w:r w:rsidR="007C0CC1" w:rsidRPr="00805A76">
        <w:rPr>
          <w:rFonts w:eastAsia="Times New Roman" w:cstheme="minorHAnsi"/>
          <w:sz w:val="18"/>
          <w:lang w:val="en-US"/>
        </w:rPr>
        <w:t>;</w:t>
      </w:r>
    </w:p>
    <w:p w:rsidR="002F36AD" w:rsidRPr="005627A5" w:rsidRDefault="007C0CC1" w:rsidP="002F36AD">
      <w:pPr>
        <w:rPr>
          <w:rFonts w:eastAsia="Times New Roman" w:cstheme="minorHAnsi"/>
          <w:sz w:val="18"/>
          <w:lang w:val="en-US"/>
        </w:rPr>
      </w:pPr>
      <w:proofErr w:type="spellStart"/>
      <w:proofErr w:type="gramStart"/>
      <w:r>
        <w:rPr>
          <w:rFonts w:eastAsia="Times New Roman" w:cstheme="minorHAnsi"/>
          <w:b/>
          <w:sz w:val="18"/>
          <w:lang w:val="en-US"/>
        </w:rPr>
        <w:t>pT</w:t>
      </w:r>
      <w:proofErr w:type="spellEnd"/>
      <w:proofErr w:type="gramEnd"/>
      <w:r>
        <w:rPr>
          <w:rFonts w:eastAsia="Times New Roman" w:cstheme="minorHAnsi"/>
          <w:b/>
          <w:sz w:val="18"/>
          <w:lang w:val="en-US"/>
        </w:rPr>
        <w:t xml:space="preserve"> </w:t>
      </w:r>
      <w:r w:rsidRPr="00805A76">
        <w:rPr>
          <w:rFonts w:eastAsia="Times New Roman" w:cstheme="minorHAnsi"/>
          <w:sz w:val="18"/>
          <w:lang w:val="en-US"/>
        </w:rPr>
        <w:t xml:space="preserve">– </w:t>
      </w:r>
      <w:r w:rsidR="00805A76">
        <w:rPr>
          <w:rFonts w:eastAsia="Times New Roman" w:cstheme="minorHAnsi"/>
          <w:sz w:val="18"/>
          <w:lang w:val="en-US"/>
        </w:rPr>
        <w:t>primary tumors</w:t>
      </w:r>
      <w:r w:rsidRPr="00805A76">
        <w:rPr>
          <w:rFonts w:eastAsia="Times New Roman" w:cstheme="minorHAnsi"/>
          <w:sz w:val="18"/>
          <w:lang w:val="en-US"/>
        </w:rPr>
        <w:t xml:space="preserve"> ;</w:t>
      </w:r>
      <w:r w:rsidR="00805A76">
        <w:rPr>
          <w:rFonts w:eastAsia="Times New Roman" w:cstheme="minorHAnsi"/>
          <w:b/>
          <w:sz w:val="18"/>
          <w:lang w:val="en-US"/>
        </w:rPr>
        <w:t xml:space="preserve"> M </w:t>
      </w:r>
      <w:r w:rsidR="00805A76" w:rsidRPr="00805A76">
        <w:rPr>
          <w:rFonts w:eastAsia="Times New Roman" w:cstheme="minorHAnsi"/>
          <w:sz w:val="18"/>
          <w:lang w:val="en-US"/>
        </w:rPr>
        <w:t>–</w:t>
      </w:r>
      <w:r w:rsidR="00805A76">
        <w:rPr>
          <w:rFonts w:eastAsia="Times New Roman" w:cstheme="minorHAnsi"/>
          <w:sz w:val="18"/>
          <w:lang w:val="en-US"/>
        </w:rPr>
        <w:t xml:space="preserve"> metastases;</w:t>
      </w:r>
      <w:r w:rsidR="00805A76" w:rsidRPr="00805A76">
        <w:rPr>
          <w:rFonts w:eastAsia="Times New Roman" w:cstheme="minorHAnsi"/>
          <w:sz w:val="18"/>
          <w:lang w:val="en-US"/>
        </w:rPr>
        <w:t xml:space="preserve"> </w:t>
      </w:r>
      <w:proofErr w:type="spellStart"/>
      <w:r w:rsidR="002F36AD" w:rsidRPr="005627A5">
        <w:rPr>
          <w:rFonts w:eastAsia="Times New Roman" w:cstheme="minorHAnsi"/>
          <w:b/>
          <w:sz w:val="18"/>
          <w:lang w:val="en-US"/>
        </w:rPr>
        <w:t>n.p</w:t>
      </w:r>
      <w:proofErr w:type="spellEnd"/>
      <w:r w:rsidR="002F36AD" w:rsidRPr="005627A5">
        <w:rPr>
          <w:rFonts w:eastAsia="Times New Roman" w:cstheme="minorHAnsi"/>
          <w:b/>
          <w:sz w:val="18"/>
          <w:lang w:val="en-US"/>
        </w:rPr>
        <w:t>.</w:t>
      </w:r>
      <w:r w:rsidR="002F36AD" w:rsidRPr="005627A5">
        <w:rPr>
          <w:rFonts w:eastAsia="Times New Roman" w:cstheme="minorHAnsi"/>
          <w:sz w:val="18"/>
          <w:lang w:val="en-US"/>
        </w:rPr>
        <w:t xml:space="preserve"> – data not published</w:t>
      </w:r>
    </w:p>
    <w:p w:rsidR="002F36AD" w:rsidRPr="005627A5" w:rsidRDefault="002F36AD">
      <w:pPr>
        <w:spacing w:after="200" w:line="276" w:lineRule="auto"/>
        <w:rPr>
          <w:rFonts w:cstheme="minorHAnsi"/>
          <w:b/>
          <w:sz w:val="22"/>
          <w:lang w:val="en-US"/>
        </w:rPr>
      </w:pPr>
      <w:r w:rsidRPr="005627A5">
        <w:rPr>
          <w:rFonts w:cstheme="minorHAnsi"/>
          <w:b/>
          <w:sz w:val="22"/>
          <w:lang w:val="en-US"/>
        </w:rPr>
        <w:br w:type="page"/>
      </w:r>
    </w:p>
    <w:p w:rsidR="006F33FC" w:rsidRPr="005627A5" w:rsidRDefault="006F33FC" w:rsidP="006F33FC">
      <w:pPr>
        <w:spacing w:line="360" w:lineRule="auto"/>
        <w:jc w:val="both"/>
        <w:rPr>
          <w:rFonts w:cstheme="minorHAnsi"/>
          <w:b/>
          <w:sz w:val="22"/>
          <w:lang w:val="en-US"/>
        </w:rPr>
      </w:pPr>
      <w:r w:rsidRPr="005627A5">
        <w:rPr>
          <w:rFonts w:cstheme="minorHAnsi"/>
          <w:b/>
          <w:sz w:val="22"/>
          <w:lang w:val="en-US"/>
        </w:rPr>
        <w:lastRenderedPageBreak/>
        <w:t xml:space="preserve">Table </w:t>
      </w:r>
      <w:r w:rsidR="00D84D3D" w:rsidRPr="005627A5">
        <w:rPr>
          <w:rFonts w:cstheme="minorHAnsi"/>
          <w:b/>
          <w:sz w:val="22"/>
          <w:lang w:val="en-US"/>
        </w:rPr>
        <w:t>S</w:t>
      </w:r>
      <w:r w:rsidR="002F36AD" w:rsidRPr="005627A5">
        <w:rPr>
          <w:rFonts w:cstheme="minorHAnsi"/>
          <w:b/>
          <w:sz w:val="22"/>
          <w:lang w:val="en-US"/>
        </w:rPr>
        <w:t>10</w:t>
      </w:r>
      <w:r w:rsidR="008D596F" w:rsidRPr="005627A5">
        <w:rPr>
          <w:rFonts w:cstheme="minorHAnsi"/>
          <w:b/>
          <w:sz w:val="22"/>
          <w:lang w:val="en-US"/>
        </w:rPr>
        <w:t xml:space="preserve">: </w:t>
      </w:r>
      <w:r w:rsidRPr="005627A5">
        <w:rPr>
          <w:rFonts w:cstheme="minorHAnsi"/>
          <w:b/>
          <w:sz w:val="22"/>
          <w:lang w:val="en-US"/>
        </w:rPr>
        <w:t xml:space="preserve">Matched </w:t>
      </w:r>
      <w:r w:rsidR="002A3586" w:rsidRPr="005627A5">
        <w:rPr>
          <w:rFonts w:cstheme="minorHAnsi"/>
          <w:b/>
          <w:sz w:val="22"/>
          <w:lang w:val="en-US"/>
        </w:rPr>
        <w:t>predictive biomarker</w:t>
      </w:r>
      <w:r w:rsidR="009D6F4A">
        <w:rPr>
          <w:rFonts w:cstheme="minorHAnsi"/>
          <w:b/>
          <w:sz w:val="22"/>
          <w:lang w:val="en-US"/>
        </w:rPr>
        <w:t>s</w:t>
      </w:r>
      <w:r w:rsidR="002A3586" w:rsidRPr="005627A5">
        <w:rPr>
          <w:rFonts w:cstheme="minorHAnsi"/>
          <w:b/>
          <w:sz w:val="22"/>
          <w:lang w:val="en-US"/>
        </w:rPr>
        <w:t xml:space="preserve"> </w:t>
      </w:r>
      <w:r w:rsidR="009D6F4A">
        <w:rPr>
          <w:rFonts w:cstheme="minorHAnsi"/>
          <w:b/>
          <w:sz w:val="22"/>
          <w:lang w:val="en-US"/>
        </w:rPr>
        <w:t xml:space="preserve">of respective </w:t>
      </w:r>
      <w:r w:rsidR="002A3586" w:rsidRPr="005627A5">
        <w:rPr>
          <w:rFonts w:cstheme="minorHAnsi"/>
          <w:b/>
          <w:sz w:val="22"/>
          <w:lang w:val="en-US"/>
        </w:rPr>
        <w:t>drug treatment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4"/>
        <w:gridCol w:w="581"/>
        <w:gridCol w:w="647"/>
        <w:gridCol w:w="627"/>
        <w:gridCol w:w="627"/>
        <w:gridCol w:w="694"/>
        <w:gridCol w:w="694"/>
        <w:gridCol w:w="734"/>
        <w:gridCol w:w="3748"/>
      </w:tblGrid>
      <w:tr w:rsidR="006E09A6" w:rsidRPr="005627A5" w:rsidTr="00003BC0">
        <w:trPr>
          <w:trHeight w:val="315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5-FU</w:t>
            </w:r>
          </w:p>
        </w:tc>
      </w:tr>
      <w:tr w:rsidR="006E09A6" w:rsidRPr="005627A5" w:rsidTr="00003BC0">
        <w:trPr>
          <w:trHeight w:val="300"/>
        </w:trPr>
        <w:tc>
          <w:tcPr>
            <w:tcW w:w="45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Gene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log2.Pat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log2.PDX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Sens.Pat</w:t>
            </w:r>
            <w:proofErr w:type="spellEnd"/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Spec.Pat</w:t>
            </w:r>
            <w:proofErr w:type="spell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Sens.PDX</w:t>
            </w:r>
            <w:proofErr w:type="spell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Spec.PDX</w:t>
            </w:r>
            <w:proofErr w:type="spellEnd"/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Prediction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Description</w:t>
            </w:r>
          </w:p>
        </w:tc>
      </w:tr>
      <w:tr w:rsidR="006E09A6" w:rsidRPr="005627A5" w:rsidTr="00003BC0">
        <w:trPr>
          <w:trHeight w:val="3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PCDHGB2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1.9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4.8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78%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75%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Response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Protocatherin</w:t>
            </w:r>
            <w:proofErr w:type="spellEnd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 xml:space="preserve"> gamma-B2</w:t>
            </w:r>
          </w:p>
        </w:tc>
      </w:tr>
      <w:tr w:rsidR="006E09A6" w:rsidRPr="005627A5" w:rsidTr="00003BC0">
        <w:trPr>
          <w:trHeight w:val="4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EPOP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-1.4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-1.8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78%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Resistance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Elongin</w:t>
            </w:r>
            <w:proofErr w:type="spellEnd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 xml:space="preserve"> BC and </w:t>
            </w: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Polycomb</w:t>
            </w:r>
            <w:proofErr w:type="spellEnd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 xml:space="preserve"> repressive complex 2-associated protein</w:t>
            </w:r>
          </w:p>
        </w:tc>
      </w:tr>
      <w:tr w:rsidR="006E09A6" w:rsidRPr="005627A5" w:rsidTr="00003BC0">
        <w:trPr>
          <w:trHeight w:val="4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ATP6V1C2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-2.3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-1.7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89%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89%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Resistance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V-type proton ATPase subunit C2</w:t>
            </w:r>
          </w:p>
        </w:tc>
      </w:tr>
      <w:tr w:rsidR="006E09A6" w:rsidRPr="005627A5" w:rsidTr="00003BC0">
        <w:trPr>
          <w:trHeight w:val="4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SLC7A5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-2.7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-2.2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89%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89%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Resistance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Large neutral amino acids transporter small subunit</w:t>
            </w:r>
          </w:p>
        </w:tc>
      </w:tr>
      <w:tr w:rsidR="006E09A6" w:rsidRPr="005627A5" w:rsidTr="00003BC0">
        <w:trPr>
          <w:trHeight w:val="4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SFTA2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-7.4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-3.3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78%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Resistance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Surfactant-associated protein-2</w:t>
            </w:r>
          </w:p>
        </w:tc>
      </w:tr>
      <w:tr w:rsidR="006E09A6" w:rsidRPr="005627A5" w:rsidTr="00003BC0">
        <w:trPr>
          <w:trHeight w:val="4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 </w:t>
            </w:r>
          </w:p>
        </w:tc>
      </w:tr>
      <w:tr w:rsidR="006E09A6" w:rsidRPr="005627A5" w:rsidTr="00003BC0">
        <w:trPr>
          <w:trHeight w:val="315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Trametinib</w:t>
            </w:r>
            <w:proofErr w:type="spellEnd"/>
          </w:p>
        </w:tc>
      </w:tr>
      <w:tr w:rsidR="006E09A6" w:rsidRPr="005627A5" w:rsidTr="00003BC0">
        <w:trPr>
          <w:trHeight w:val="300"/>
        </w:trPr>
        <w:tc>
          <w:tcPr>
            <w:tcW w:w="45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Gene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log2.Pat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log2.PDX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Sens.Pat</w:t>
            </w:r>
            <w:proofErr w:type="spellEnd"/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Spec.Pat</w:t>
            </w:r>
            <w:proofErr w:type="spell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Sens.PDX</w:t>
            </w:r>
            <w:proofErr w:type="spell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Spec.PDX</w:t>
            </w:r>
            <w:proofErr w:type="spellEnd"/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Prediction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Description</w:t>
            </w:r>
          </w:p>
        </w:tc>
      </w:tr>
      <w:tr w:rsidR="006E09A6" w:rsidRPr="005627A5" w:rsidTr="00003BC0">
        <w:trPr>
          <w:trHeight w:val="3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CYP4X1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2.3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5.6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88%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88%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Response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Cytochrome P450 4X1</w:t>
            </w:r>
          </w:p>
        </w:tc>
      </w:tr>
      <w:tr w:rsidR="006E09A6" w:rsidRPr="005627A5" w:rsidTr="00003BC0">
        <w:trPr>
          <w:trHeight w:val="4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ERP27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-1.4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-3.0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75%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75%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Resistance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Endoplasmic reticulum</w:t>
            </w:r>
            <w:r w:rsidR="00516086"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 xml:space="preserve"> </w:t>
            </w: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resident protein 27</w:t>
            </w:r>
          </w:p>
        </w:tc>
      </w:tr>
      <w:tr w:rsidR="006E09A6" w:rsidRPr="005627A5" w:rsidTr="00003BC0">
        <w:trPr>
          <w:trHeight w:val="4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H2AFY2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-1.9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-6.0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88%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75%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Resistance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Core histone macro-H2A.2</w:t>
            </w:r>
          </w:p>
        </w:tc>
      </w:tr>
      <w:tr w:rsidR="006E09A6" w:rsidRPr="005627A5" w:rsidTr="00003BC0">
        <w:trPr>
          <w:trHeight w:val="4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ADGRF4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-2.1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-1.7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88%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Resistance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Adhesion G protein-coupled receptor F4</w:t>
            </w:r>
          </w:p>
        </w:tc>
      </w:tr>
      <w:tr w:rsidR="006E09A6" w:rsidRPr="005627A5" w:rsidTr="00003BC0">
        <w:trPr>
          <w:trHeight w:val="4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BAMBI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-2.3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-1.5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75%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88%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80%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Resistance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 xml:space="preserve">BMP and </w:t>
            </w: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activin</w:t>
            </w:r>
            <w:proofErr w:type="spellEnd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membane</w:t>
            </w:r>
            <w:proofErr w:type="spellEnd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-bound inhibitor homolog</w:t>
            </w:r>
          </w:p>
        </w:tc>
      </w:tr>
      <w:tr w:rsidR="006E09A6" w:rsidRPr="005627A5" w:rsidTr="00003BC0">
        <w:trPr>
          <w:trHeight w:val="4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FOXH1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-4.2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-2.8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75%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50%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Resistance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Forkhead</w:t>
            </w:r>
            <w:proofErr w:type="spellEnd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 xml:space="preserve"> box protein H1</w:t>
            </w:r>
          </w:p>
        </w:tc>
      </w:tr>
      <w:tr w:rsidR="006E09A6" w:rsidRPr="005627A5" w:rsidTr="00003BC0">
        <w:trPr>
          <w:trHeight w:val="4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IL36RN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-5.6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-2.5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75%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75%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Resistance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Interleukin-36 receptor antagonist protein</w:t>
            </w:r>
          </w:p>
        </w:tc>
      </w:tr>
      <w:tr w:rsidR="006E09A6" w:rsidRPr="005627A5" w:rsidTr="00003BC0">
        <w:trPr>
          <w:trHeight w:val="4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SLC30A10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-5.7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-5.1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75%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75%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Resistance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Zinc transporter 10</w:t>
            </w:r>
          </w:p>
        </w:tc>
      </w:tr>
      <w:tr w:rsidR="006E09A6" w:rsidRPr="005627A5" w:rsidTr="00003BC0">
        <w:trPr>
          <w:trHeight w:val="4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TMPRSS11E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-6.8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-4.5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88%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75%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Resistance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Transmembrane protease serine 11E</w:t>
            </w:r>
          </w:p>
        </w:tc>
      </w:tr>
      <w:tr w:rsidR="006E09A6" w:rsidRPr="005627A5" w:rsidTr="00003BC0">
        <w:trPr>
          <w:trHeight w:val="4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 </w:t>
            </w:r>
          </w:p>
        </w:tc>
      </w:tr>
      <w:tr w:rsidR="006E09A6" w:rsidRPr="005627A5" w:rsidTr="00003BC0">
        <w:trPr>
          <w:trHeight w:val="315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Erlotinib</w:t>
            </w:r>
            <w:proofErr w:type="spellEnd"/>
          </w:p>
        </w:tc>
      </w:tr>
      <w:tr w:rsidR="006E09A6" w:rsidRPr="005627A5" w:rsidTr="00003BC0">
        <w:trPr>
          <w:trHeight w:val="300"/>
        </w:trPr>
        <w:tc>
          <w:tcPr>
            <w:tcW w:w="45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Gene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log2.Pat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log2.PDX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Sens.Pat</w:t>
            </w:r>
            <w:proofErr w:type="spellEnd"/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Spec.Pat</w:t>
            </w:r>
            <w:proofErr w:type="spell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Sens.PDX</w:t>
            </w:r>
            <w:proofErr w:type="spell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Spec.PDX</w:t>
            </w:r>
            <w:proofErr w:type="spellEnd"/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Prediction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Description</w:t>
            </w:r>
          </w:p>
        </w:tc>
      </w:tr>
      <w:tr w:rsidR="006E09A6" w:rsidRPr="005627A5" w:rsidTr="00003BC0">
        <w:trPr>
          <w:trHeight w:val="64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CITED4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-1.8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-2.6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Resistance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Cbp</w:t>
            </w:r>
            <w:proofErr w:type="spellEnd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 xml:space="preserve">/p300-interacting </w:t>
            </w: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transactivator</w:t>
            </w:r>
            <w:proofErr w:type="spellEnd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 xml:space="preserve"> 4</w:t>
            </w:r>
          </w:p>
        </w:tc>
      </w:tr>
      <w:tr w:rsidR="006E09A6" w:rsidRPr="005627A5" w:rsidTr="00003BC0">
        <w:trPr>
          <w:trHeight w:val="4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ATP6V1C2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-2.3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-2.9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80%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90%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Resistance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V-type proton ATPase subunit C2</w:t>
            </w:r>
          </w:p>
        </w:tc>
      </w:tr>
      <w:tr w:rsidR="006E09A6" w:rsidRPr="005627A5" w:rsidTr="00003BC0">
        <w:trPr>
          <w:trHeight w:val="4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BMP7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-3.2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-4.3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90%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90%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Resistance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 xml:space="preserve">Bone </w:t>
            </w: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morphogenic</w:t>
            </w:r>
            <w:proofErr w:type="spellEnd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 xml:space="preserve"> protein 7</w:t>
            </w:r>
          </w:p>
        </w:tc>
      </w:tr>
      <w:tr w:rsidR="006E09A6" w:rsidRPr="005627A5" w:rsidTr="00003BC0">
        <w:trPr>
          <w:trHeight w:val="4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SLITRK6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-3.8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-8.3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80%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Resistance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SLIT and NTRK-like protein 6</w:t>
            </w:r>
          </w:p>
        </w:tc>
      </w:tr>
      <w:tr w:rsidR="006E09A6" w:rsidRPr="005627A5" w:rsidTr="00003BC0">
        <w:trPr>
          <w:trHeight w:val="4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FOLR1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-6.2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-5.7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90%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Resistance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Folate receptor alpha</w:t>
            </w:r>
          </w:p>
        </w:tc>
      </w:tr>
      <w:tr w:rsidR="006E09A6" w:rsidRPr="005627A5" w:rsidTr="00003BC0">
        <w:trPr>
          <w:trHeight w:val="4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VGLL1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-6.7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-6.2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90%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90%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Resistance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Transcription cofactor vestigial-like protein 1</w:t>
            </w:r>
          </w:p>
        </w:tc>
      </w:tr>
      <w:tr w:rsidR="006E09A6" w:rsidRPr="005627A5" w:rsidTr="00003BC0">
        <w:trPr>
          <w:trHeight w:val="4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SFTA2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-6.9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-5.2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90%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Resistance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Surfactant-associated protein 2</w:t>
            </w:r>
          </w:p>
        </w:tc>
      </w:tr>
      <w:tr w:rsidR="006E09A6" w:rsidRPr="005627A5" w:rsidTr="00003BC0">
        <w:trPr>
          <w:trHeight w:val="4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MUC15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-7.3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-7.1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80%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80%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Resistance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Mucin-15</w:t>
            </w:r>
          </w:p>
        </w:tc>
      </w:tr>
      <w:tr w:rsidR="006E09A6" w:rsidRPr="005627A5" w:rsidTr="00003BC0">
        <w:trPr>
          <w:trHeight w:val="4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IGFL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-9.5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-5.6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90%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70%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Resistance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Insulin growth factor-like family member 1</w:t>
            </w:r>
          </w:p>
        </w:tc>
      </w:tr>
      <w:tr w:rsidR="006E09A6" w:rsidRPr="005627A5" w:rsidTr="00003BC0">
        <w:trPr>
          <w:trHeight w:val="4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 </w:t>
            </w:r>
          </w:p>
        </w:tc>
      </w:tr>
      <w:tr w:rsidR="006E09A6" w:rsidRPr="005627A5" w:rsidTr="00003BC0">
        <w:trPr>
          <w:trHeight w:val="315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Bevacizumab / </w:t>
            </w:r>
            <w:proofErr w:type="spellStart"/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Cetuximab</w:t>
            </w:r>
            <w:proofErr w:type="spellEnd"/>
          </w:p>
        </w:tc>
      </w:tr>
      <w:tr w:rsidR="006E09A6" w:rsidRPr="005627A5" w:rsidTr="00003BC0">
        <w:trPr>
          <w:trHeight w:val="300"/>
        </w:trPr>
        <w:tc>
          <w:tcPr>
            <w:tcW w:w="45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Gene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log2.Pat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log2.PDX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Sens.Pat</w:t>
            </w:r>
            <w:proofErr w:type="spellEnd"/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Spec.Pat</w:t>
            </w:r>
            <w:proofErr w:type="spell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Sens.PDX</w:t>
            </w:r>
            <w:proofErr w:type="spell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Spec.PDX</w:t>
            </w:r>
            <w:proofErr w:type="spellEnd"/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Prediction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Description</w:t>
            </w:r>
          </w:p>
        </w:tc>
      </w:tr>
      <w:tr w:rsidR="006E09A6" w:rsidRPr="005627A5" w:rsidTr="00003BC0">
        <w:trPr>
          <w:trHeight w:val="3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CLDN10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4.6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6.9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91%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73%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Response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Claudin-10</w:t>
            </w:r>
          </w:p>
        </w:tc>
      </w:tr>
      <w:tr w:rsidR="006E09A6" w:rsidRPr="005627A5" w:rsidTr="00003BC0">
        <w:trPr>
          <w:trHeight w:val="4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CGLN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3.8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5.1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91%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Response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Calmegin</w:t>
            </w:r>
            <w:proofErr w:type="spellEnd"/>
          </w:p>
        </w:tc>
      </w:tr>
      <w:tr w:rsidR="006E09A6" w:rsidRPr="005627A5" w:rsidTr="00003BC0">
        <w:trPr>
          <w:trHeight w:val="4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PTK7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-1.9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-5.8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91%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Resistance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Inactive tyrosine-protein kinase 7</w:t>
            </w:r>
          </w:p>
        </w:tc>
      </w:tr>
      <w:tr w:rsidR="006E09A6" w:rsidRPr="005627A5" w:rsidTr="00003BC0">
        <w:trPr>
          <w:trHeight w:val="4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KLK7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-4.9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-5.2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82%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82%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Resistance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Kallikrein-7</w:t>
            </w:r>
          </w:p>
        </w:tc>
      </w:tr>
      <w:tr w:rsidR="006E09A6" w:rsidRPr="005627A5" w:rsidTr="00003BC0">
        <w:trPr>
          <w:trHeight w:val="4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OTX1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-5.3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-3.4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91%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91%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Resistance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Homeobox</w:t>
            </w:r>
            <w:proofErr w:type="spellEnd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 xml:space="preserve"> protein OTX1</w:t>
            </w:r>
          </w:p>
        </w:tc>
      </w:tr>
      <w:tr w:rsidR="006E09A6" w:rsidRPr="005627A5" w:rsidTr="00003BC0">
        <w:trPr>
          <w:trHeight w:val="4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KRT17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-7.2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-3.1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91%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82%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Resistance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Keratin, type I cytoskeletal 17</w:t>
            </w:r>
          </w:p>
        </w:tc>
      </w:tr>
      <w:tr w:rsidR="006E09A6" w:rsidRPr="005627A5" w:rsidTr="00003BC0">
        <w:trPr>
          <w:trHeight w:val="4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CYP2W1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-9.0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-6.1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82%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82%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Resistance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Cytochrome P450 2W1</w:t>
            </w:r>
          </w:p>
        </w:tc>
      </w:tr>
      <w:tr w:rsidR="006E09A6" w:rsidRPr="005627A5" w:rsidTr="00003BC0">
        <w:trPr>
          <w:trHeight w:val="4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KRT6A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-10.8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-8.1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91%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82%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Resistance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Keratin, type II cytoskeletal 6A</w:t>
            </w:r>
          </w:p>
        </w:tc>
      </w:tr>
      <w:tr w:rsidR="006E09A6" w:rsidRPr="005627A5" w:rsidTr="00003BC0">
        <w:trPr>
          <w:trHeight w:val="4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 </w:t>
            </w:r>
          </w:p>
        </w:tc>
      </w:tr>
      <w:tr w:rsidR="006E09A6" w:rsidRPr="005627A5" w:rsidTr="00003BC0">
        <w:trPr>
          <w:trHeight w:val="315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Oxaliplatin</w:t>
            </w:r>
            <w:proofErr w:type="spellEnd"/>
          </w:p>
        </w:tc>
      </w:tr>
      <w:tr w:rsidR="006E09A6" w:rsidRPr="005627A5" w:rsidTr="00003BC0">
        <w:trPr>
          <w:trHeight w:val="300"/>
        </w:trPr>
        <w:tc>
          <w:tcPr>
            <w:tcW w:w="45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Gene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log2.Pat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log2.PDX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Sens.Pat</w:t>
            </w:r>
            <w:proofErr w:type="spellEnd"/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Spec.Pat</w:t>
            </w:r>
            <w:proofErr w:type="spell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Sens.PDX</w:t>
            </w:r>
            <w:proofErr w:type="spell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Spec.PDX</w:t>
            </w:r>
            <w:proofErr w:type="spellEnd"/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Prediction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Description</w:t>
            </w:r>
          </w:p>
        </w:tc>
      </w:tr>
      <w:tr w:rsidR="006E09A6" w:rsidRPr="005627A5" w:rsidTr="00003BC0">
        <w:trPr>
          <w:trHeight w:val="3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DMBT1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7.0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5.7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91%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91%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Response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Deleted in malignant brain tumors 1 protein</w:t>
            </w:r>
          </w:p>
        </w:tc>
      </w:tr>
      <w:tr w:rsidR="006E09A6" w:rsidRPr="005627A5" w:rsidTr="00003BC0">
        <w:trPr>
          <w:trHeight w:val="4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HSD3B1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4.5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6.5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Response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3 beta-</w:t>
            </w: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hydroxysteroid</w:t>
            </w:r>
            <w:proofErr w:type="spellEnd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dehyfrogenase</w:t>
            </w:r>
            <w:proofErr w:type="spellEnd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/Delta 5--&gt;4isomerase type 1</w:t>
            </w:r>
          </w:p>
        </w:tc>
      </w:tr>
      <w:tr w:rsidR="006E09A6" w:rsidRPr="005627A5" w:rsidTr="00003BC0">
        <w:trPr>
          <w:trHeight w:val="93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FRMPD1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3.8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5.0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82%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Response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FERM and PDZ domain-containing protein 1</w:t>
            </w:r>
          </w:p>
        </w:tc>
      </w:tr>
      <w:tr w:rsidR="006E09A6" w:rsidRPr="005627A5" w:rsidTr="00003BC0">
        <w:trPr>
          <w:trHeight w:val="4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HACD1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-2.7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-5.2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Resistance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Very-long-chain (3R)-3-hydroxyacyl-CoA dehydrogenase 1</w:t>
            </w:r>
          </w:p>
        </w:tc>
      </w:tr>
      <w:tr w:rsidR="006E09A6" w:rsidRPr="005627A5" w:rsidTr="00003BC0">
        <w:trPr>
          <w:trHeight w:val="4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SOSTDC1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-8.8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-7.6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91%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91%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Resistance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Sclerosin</w:t>
            </w:r>
            <w:proofErr w:type="spellEnd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 xml:space="preserve"> domain-containing protein 1</w:t>
            </w:r>
          </w:p>
        </w:tc>
      </w:tr>
      <w:tr w:rsidR="006E09A6" w:rsidRPr="005627A5" w:rsidTr="00003BC0">
        <w:trPr>
          <w:trHeight w:val="4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 </w:t>
            </w:r>
          </w:p>
        </w:tc>
      </w:tr>
      <w:tr w:rsidR="006E09A6" w:rsidRPr="005627A5" w:rsidTr="00003BC0">
        <w:trPr>
          <w:trHeight w:val="315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Selumetinib</w:t>
            </w:r>
            <w:proofErr w:type="spellEnd"/>
          </w:p>
        </w:tc>
      </w:tr>
      <w:tr w:rsidR="006E09A6" w:rsidRPr="005627A5" w:rsidTr="00003BC0">
        <w:trPr>
          <w:trHeight w:val="300"/>
        </w:trPr>
        <w:tc>
          <w:tcPr>
            <w:tcW w:w="45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Gene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log2.Pat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log2.PDX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Sens.Pat</w:t>
            </w:r>
            <w:proofErr w:type="spellEnd"/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Spec.Pat</w:t>
            </w:r>
            <w:proofErr w:type="spell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Sens.PDX</w:t>
            </w:r>
            <w:proofErr w:type="spell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Spec.PDX</w:t>
            </w:r>
            <w:proofErr w:type="spellEnd"/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Prediction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Description</w:t>
            </w:r>
          </w:p>
        </w:tc>
      </w:tr>
      <w:tr w:rsidR="006E09A6" w:rsidRPr="005627A5" w:rsidTr="00003BC0">
        <w:trPr>
          <w:trHeight w:val="3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GPC2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-1.6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-2.6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90%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Resistance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Glypican-2</w:t>
            </w:r>
          </w:p>
        </w:tc>
      </w:tr>
      <w:tr w:rsidR="006E09A6" w:rsidRPr="005627A5" w:rsidTr="00003BC0">
        <w:trPr>
          <w:trHeight w:val="4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PALM3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-3.5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-3.4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80%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70%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Resistance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Paralemmin-3</w:t>
            </w:r>
          </w:p>
        </w:tc>
      </w:tr>
      <w:tr w:rsidR="006E09A6" w:rsidRPr="005627A5" w:rsidTr="00003BC0">
        <w:trPr>
          <w:trHeight w:val="4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FAM3B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-5.2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-6.3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70%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80%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Resistance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Protein FAM3B</w:t>
            </w:r>
          </w:p>
        </w:tc>
      </w:tr>
      <w:tr w:rsidR="006E09A6" w:rsidRPr="005627A5" w:rsidTr="00003BC0">
        <w:trPr>
          <w:trHeight w:val="4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C6orf15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-6.0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-5.3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70%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80%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Resistance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 </w:t>
            </w:r>
          </w:p>
        </w:tc>
      </w:tr>
      <w:tr w:rsidR="006E09A6" w:rsidRPr="005627A5" w:rsidTr="00003BC0">
        <w:trPr>
          <w:trHeight w:val="4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ABHD12B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-7.0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-9.2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80%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60%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Resistance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Protein ABHD12B</w:t>
            </w:r>
          </w:p>
        </w:tc>
      </w:tr>
      <w:tr w:rsidR="006E09A6" w:rsidRPr="005627A5" w:rsidTr="00003BC0">
        <w:trPr>
          <w:trHeight w:val="4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CYP2W1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-9.7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-6.3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90%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90%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Resistance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Cytochrome P450 2W1</w:t>
            </w:r>
          </w:p>
        </w:tc>
      </w:tr>
      <w:tr w:rsidR="006E09A6" w:rsidRPr="005627A5" w:rsidTr="00003BC0">
        <w:trPr>
          <w:trHeight w:val="4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 </w:t>
            </w:r>
          </w:p>
        </w:tc>
      </w:tr>
      <w:tr w:rsidR="006E09A6" w:rsidRPr="005627A5" w:rsidTr="00003BC0">
        <w:trPr>
          <w:trHeight w:val="315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Docetaxel</w:t>
            </w:r>
          </w:p>
        </w:tc>
      </w:tr>
      <w:tr w:rsidR="006E09A6" w:rsidRPr="005627A5" w:rsidTr="00003BC0">
        <w:trPr>
          <w:trHeight w:val="300"/>
        </w:trPr>
        <w:tc>
          <w:tcPr>
            <w:tcW w:w="45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Gene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log2.Pat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log2.PDX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Sens.Pat</w:t>
            </w:r>
            <w:proofErr w:type="spellEnd"/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Spec.Pat</w:t>
            </w:r>
            <w:proofErr w:type="spell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Sens.PDX</w:t>
            </w:r>
            <w:proofErr w:type="spell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Spec.PDX</w:t>
            </w:r>
            <w:proofErr w:type="spellEnd"/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Prediction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Description</w:t>
            </w:r>
          </w:p>
        </w:tc>
      </w:tr>
      <w:tr w:rsidR="006E09A6" w:rsidRPr="005627A5" w:rsidTr="00003BC0">
        <w:trPr>
          <w:trHeight w:val="3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DSG3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-4.9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-4.2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90%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70%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Resistance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Desmoglein-3</w:t>
            </w:r>
          </w:p>
        </w:tc>
      </w:tr>
      <w:tr w:rsidR="006E09A6" w:rsidRPr="005627A5" w:rsidTr="00003BC0">
        <w:trPr>
          <w:trHeight w:val="93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MYH4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-5.2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-4.4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70%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80%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Resistance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Myosin-4</w:t>
            </w:r>
          </w:p>
        </w:tc>
      </w:tr>
      <w:tr w:rsidR="006E09A6" w:rsidRPr="005627A5" w:rsidTr="00003BC0">
        <w:trPr>
          <w:trHeight w:val="42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</w:p>
        </w:tc>
      </w:tr>
      <w:tr w:rsidR="006E09A6" w:rsidRPr="005627A5" w:rsidTr="00003BC0">
        <w:trPr>
          <w:trHeight w:val="315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Everolimus</w:t>
            </w:r>
            <w:proofErr w:type="spellEnd"/>
          </w:p>
        </w:tc>
      </w:tr>
      <w:tr w:rsidR="006E09A6" w:rsidRPr="005627A5" w:rsidTr="00003BC0">
        <w:trPr>
          <w:trHeight w:val="300"/>
        </w:trPr>
        <w:tc>
          <w:tcPr>
            <w:tcW w:w="45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Gene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log2.Pat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log2.PDX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Sens.Pat</w:t>
            </w:r>
            <w:proofErr w:type="spellEnd"/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Spec.Pat</w:t>
            </w:r>
            <w:proofErr w:type="spell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Sens.PDX</w:t>
            </w:r>
            <w:proofErr w:type="spell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Spec.PDX</w:t>
            </w:r>
            <w:proofErr w:type="spellEnd"/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Prediction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Description</w:t>
            </w:r>
          </w:p>
        </w:tc>
      </w:tr>
      <w:tr w:rsidR="006E09A6" w:rsidRPr="005627A5" w:rsidTr="00003BC0">
        <w:trPr>
          <w:trHeight w:val="94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UNC93A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-6.9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-5.4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91%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91%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Resistance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Protein unc-93 homolog A</w:t>
            </w:r>
          </w:p>
        </w:tc>
      </w:tr>
      <w:tr w:rsidR="006E09A6" w:rsidRPr="005627A5" w:rsidTr="00003BC0">
        <w:trPr>
          <w:trHeight w:val="93"/>
        </w:trPr>
        <w:tc>
          <w:tcPr>
            <w:tcW w:w="455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i/>
                <w:color w:val="000000"/>
                <w:sz w:val="12"/>
                <w:szCs w:val="12"/>
                <w:lang w:val="en-US"/>
              </w:rPr>
              <w:t>IGF2BP1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-8.9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-10.1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73%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73%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100%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Resistance</w:t>
            </w:r>
          </w:p>
        </w:tc>
        <w:tc>
          <w:tcPr>
            <w:tcW w:w="2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09A6" w:rsidRPr="005627A5" w:rsidRDefault="006E09A6" w:rsidP="006E09A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2"/>
                <w:szCs w:val="12"/>
                <w:lang w:val="en-US"/>
              </w:rPr>
              <w:t>Insulin-like growth factor 2 mRNA-binding protein 1</w:t>
            </w:r>
          </w:p>
        </w:tc>
      </w:tr>
    </w:tbl>
    <w:p w:rsidR="006E09A6" w:rsidRPr="005627A5" w:rsidRDefault="006E09A6" w:rsidP="003D77DB">
      <w:pPr>
        <w:jc w:val="both"/>
        <w:rPr>
          <w:rFonts w:cstheme="minorHAnsi"/>
          <w:b/>
          <w:sz w:val="18"/>
          <w:szCs w:val="18"/>
          <w:lang w:val="en-US"/>
        </w:rPr>
      </w:pPr>
    </w:p>
    <w:p w:rsidR="006F33FC" w:rsidRPr="005627A5" w:rsidRDefault="006F33FC" w:rsidP="003D77DB">
      <w:pPr>
        <w:jc w:val="both"/>
        <w:rPr>
          <w:rFonts w:cstheme="minorHAnsi"/>
          <w:sz w:val="18"/>
          <w:szCs w:val="18"/>
          <w:lang w:val="en-US"/>
        </w:rPr>
      </w:pPr>
      <w:r w:rsidRPr="005627A5">
        <w:rPr>
          <w:rFonts w:cstheme="minorHAnsi"/>
          <w:b/>
          <w:sz w:val="18"/>
          <w:szCs w:val="18"/>
          <w:lang w:val="en-US"/>
        </w:rPr>
        <w:t>log2.Pat</w:t>
      </w:r>
      <w:r w:rsidRPr="005627A5">
        <w:rPr>
          <w:rFonts w:cstheme="minorHAnsi"/>
          <w:sz w:val="18"/>
          <w:szCs w:val="18"/>
          <w:lang w:val="en-US"/>
        </w:rPr>
        <w:t xml:space="preserve"> – log2-fold change in patient tissue, </w:t>
      </w:r>
      <w:r w:rsidRPr="005627A5">
        <w:rPr>
          <w:rFonts w:cstheme="minorHAnsi"/>
          <w:b/>
          <w:sz w:val="18"/>
          <w:szCs w:val="18"/>
          <w:lang w:val="en-US"/>
        </w:rPr>
        <w:t>log2.PDX</w:t>
      </w:r>
      <w:r w:rsidRPr="005627A5">
        <w:rPr>
          <w:rFonts w:cstheme="minorHAnsi"/>
          <w:sz w:val="18"/>
          <w:szCs w:val="18"/>
          <w:lang w:val="en-US"/>
        </w:rPr>
        <w:t xml:space="preserve"> – log2-fold change in PDX tumor, </w:t>
      </w:r>
      <w:proofErr w:type="spellStart"/>
      <w:r w:rsidRPr="005627A5">
        <w:rPr>
          <w:rFonts w:cstheme="minorHAnsi"/>
          <w:b/>
          <w:sz w:val="18"/>
          <w:szCs w:val="18"/>
          <w:lang w:val="en-US"/>
        </w:rPr>
        <w:t>Sens.Pat</w:t>
      </w:r>
      <w:proofErr w:type="spellEnd"/>
      <w:r w:rsidRPr="005627A5">
        <w:rPr>
          <w:rFonts w:cstheme="minorHAnsi"/>
          <w:sz w:val="18"/>
          <w:szCs w:val="18"/>
          <w:lang w:val="en-US"/>
        </w:rPr>
        <w:t xml:space="preserve"> – sensitivity in patient tissue, </w:t>
      </w:r>
      <w:proofErr w:type="spellStart"/>
      <w:r w:rsidRPr="005627A5">
        <w:rPr>
          <w:rFonts w:cstheme="minorHAnsi"/>
          <w:b/>
          <w:sz w:val="18"/>
          <w:szCs w:val="18"/>
          <w:lang w:val="en-US"/>
        </w:rPr>
        <w:t>Spec.Pat</w:t>
      </w:r>
      <w:proofErr w:type="spellEnd"/>
      <w:r w:rsidRPr="005627A5">
        <w:rPr>
          <w:rFonts w:cstheme="minorHAnsi"/>
          <w:sz w:val="18"/>
          <w:szCs w:val="18"/>
          <w:lang w:val="en-US"/>
        </w:rPr>
        <w:t xml:space="preserve"> – specificity in patient tissue, </w:t>
      </w:r>
      <w:proofErr w:type="spellStart"/>
      <w:r w:rsidRPr="005627A5">
        <w:rPr>
          <w:rFonts w:cstheme="minorHAnsi"/>
          <w:b/>
          <w:sz w:val="18"/>
          <w:szCs w:val="18"/>
          <w:lang w:val="en-US"/>
        </w:rPr>
        <w:t>Sens.PDX</w:t>
      </w:r>
      <w:proofErr w:type="spellEnd"/>
      <w:r w:rsidRPr="005627A5">
        <w:rPr>
          <w:rFonts w:cstheme="minorHAnsi"/>
          <w:sz w:val="18"/>
          <w:szCs w:val="18"/>
          <w:lang w:val="en-US"/>
        </w:rPr>
        <w:t xml:space="preserve"> – sensitivity in PDX tumor, </w:t>
      </w:r>
      <w:proofErr w:type="spellStart"/>
      <w:r w:rsidRPr="005627A5">
        <w:rPr>
          <w:rFonts w:cstheme="minorHAnsi"/>
          <w:b/>
          <w:sz w:val="18"/>
          <w:szCs w:val="18"/>
          <w:lang w:val="en-US"/>
        </w:rPr>
        <w:t>Spec.Pat</w:t>
      </w:r>
      <w:proofErr w:type="spellEnd"/>
      <w:r w:rsidRPr="005627A5">
        <w:rPr>
          <w:rFonts w:cstheme="minorHAnsi"/>
          <w:sz w:val="18"/>
          <w:szCs w:val="18"/>
          <w:lang w:val="en-US"/>
        </w:rPr>
        <w:t xml:space="preserve"> – specificity in PDX tumor</w:t>
      </w:r>
    </w:p>
    <w:p w:rsidR="00AD6D7C" w:rsidRPr="005627A5" w:rsidRDefault="00AD6D7C" w:rsidP="00D913DB">
      <w:pPr>
        <w:spacing w:line="360" w:lineRule="auto"/>
        <w:jc w:val="both"/>
        <w:rPr>
          <w:rFonts w:cstheme="minorHAnsi"/>
          <w:sz w:val="18"/>
          <w:lang w:val="en-US"/>
        </w:rPr>
      </w:pPr>
    </w:p>
    <w:p w:rsidR="00A433BF" w:rsidRPr="005627A5" w:rsidRDefault="00A433BF" w:rsidP="00A433BF">
      <w:pPr>
        <w:spacing w:line="360" w:lineRule="auto"/>
        <w:jc w:val="both"/>
        <w:rPr>
          <w:rFonts w:cstheme="minorHAnsi"/>
          <w:b/>
          <w:sz w:val="22"/>
          <w:lang w:val="en-US"/>
        </w:rPr>
      </w:pPr>
      <w:r w:rsidRPr="005627A5">
        <w:rPr>
          <w:rFonts w:cstheme="minorHAnsi"/>
          <w:b/>
          <w:sz w:val="22"/>
          <w:lang w:val="en-US"/>
        </w:rPr>
        <w:lastRenderedPageBreak/>
        <w:t>Table S1</w:t>
      </w:r>
      <w:r w:rsidR="002F36AD" w:rsidRPr="005627A5">
        <w:rPr>
          <w:rFonts w:cstheme="minorHAnsi"/>
          <w:b/>
          <w:sz w:val="22"/>
          <w:lang w:val="en-US"/>
        </w:rPr>
        <w:t>1</w:t>
      </w:r>
      <w:r w:rsidR="003844FC" w:rsidRPr="005627A5">
        <w:rPr>
          <w:rFonts w:cstheme="minorHAnsi"/>
          <w:b/>
          <w:sz w:val="22"/>
          <w:lang w:val="en-US"/>
        </w:rPr>
        <w:t>:</w:t>
      </w:r>
      <w:r w:rsidR="008D596F" w:rsidRPr="005627A5">
        <w:rPr>
          <w:rFonts w:cstheme="minorHAnsi"/>
          <w:b/>
          <w:sz w:val="22"/>
          <w:lang w:val="en-US"/>
        </w:rPr>
        <w:t xml:space="preserve"> Matched predictive sequence variants for treatment response in pmCRC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8"/>
        <w:gridCol w:w="610"/>
        <w:gridCol w:w="611"/>
        <w:gridCol w:w="503"/>
        <w:gridCol w:w="503"/>
        <w:gridCol w:w="446"/>
        <w:gridCol w:w="749"/>
        <w:gridCol w:w="611"/>
        <w:gridCol w:w="724"/>
        <w:gridCol w:w="613"/>
        <w:gridCol w:w="611"/>
        <w:gridCol w:w="611"/>
        <w:gridCol w:w="611"/>
        <w:gridCol w:w="611"/>
        <w:gridCol w:w="724"/>
      </w:tblGrid>
      <w:tr w:rsidR="008D596F" w:rsidRPr="005627A5" w:rsidTr="0057398D">
        <w:trPr>
          <w:trHeight w:val="194"/>
        </w:trPr>
        <w:tc>
          <w:tcPr>
            <w:tcW w:w="695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  <w:t>5-FU</w:t>
            </w:r>
          </w:p>
        </w:tc>
        <w:tc>
          <w:tcPr>
            <w:tcW w:w="33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Resp:Res</w:t>
            </w:r>
            <w:proofErr w:type="spellEnd"/>
          </w:p>
        </w:tc>
        <w:tc>
          <w:tcPr>
            <w:tcW w:w="27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PDX</w:t>
            </w:r>
          </w:p>
        </w:tc>
        <w:tc>
          <w:tcPr>
            <w:tcW w:w="27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Pat</w:t>
            </w:r>
          </w:p>
        </w:tc>
        <w:tc>
          <w:tcPr>
            <w:tcW w:w="24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PD3D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726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  <w:t>Trametinib</w:t>
            </w:r>
            <w:proofErr w:type="spellEnd"/>
          </w:p>
        </w:tc>
        <w:tc>
          <w:tcPr>
            <w:tcW w:w="33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Resp:Res</w:t>
            </w:r>
            <w:proofErr w:type="spellEnd"/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PDX</w:t>
            </w: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Pat</w:t>
            </w: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PD3D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</w:tr>
      <w:tr w:rsidR="008D596F" w:rsidRPr="005627A5" w:rsidTr="0057398D">
        <w:trPr>
          <w:trHeight w:val="35"/>
        </w:trPr>
        <w:tc>
          <w:tcPr>
            <w:tcW w:w="695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5:9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4:9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4:4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726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5:9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4:9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2:6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</w:tr>
      <w:tr w:rsidR="008D596F" w:rsidRPr="005627A5" w:rsidTr="0057398D">
        <w:trPr>
          <w:trHeight w:val="35"/>
        </w:trPr>
        <w:tc>
          <w:tcPr>
            <w:tcW w:w="36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EC561C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SYMBOL</w:t>
            </w: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Protein Position</w:t>
            </w: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Amino Acids</w:t>
            </w:r>
          </w:p>
        </w:tc>
        <w:tc>
          <w:tcPr>
            <w:tcW w:w="27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p-</w:t>
            </w:r>
            <w:proofErr w:type="spellStart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val</w:t>
            </w:r>
            <w:proofErr w:type="spellEnd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 xml:space="preserve"> PDX</w:t>
            </w:r>
          </w:p>
        </w:tc>
        <w:tc>
          <w:tcPr>
            <w:tcW w:w="27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p-</w:t>
            </w:r>
            <w:proofErr w:type="spellStart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val</w:t>
            </w:r>
            <w:proofErr w:type="spellEnd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 xml:space="preserve"> Pat</w:t>
            </w:r>
          </w:p>
        </w:tc>
        <w:tc>
          <w:tcPr>
            <w:tcW w:w="24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p-</w:t>
            </w:r>
            <w:proofErr w:type="spellStart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val</w:t>
            </w:r>
            <w:proofErr w:type="spellEnd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 xml:space="preserve"> PD3D</w:t>
            </w:r>
          </w:p>
        </w:tc>
        <w:tc>
          <w:tcPr>
            <w:tcW w:w="40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EC561C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Existing Variation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SYMBOL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Protein Position</w:t>
            </w: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Amino Acids</w:t>
            </w: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p-</w:t>
            </w:r>
            <w:proofErr w:type="spellStart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val</w:t>
            </w:r>
            <w:proofErr w:type="spellEnd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 xml:space="preserve"> PDX</w:t>
            </w: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p-</w:t>
            </w:r>
            <w:proofErr w:type="spellStart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val</w:t>
            </w:r>
            <w:proofErr w:type="spellEnd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 xml:space="preserve"> Pat</w:t>
            </w: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p-</w:t>
            </w:r>
            <w:proofErr w:type="spellStart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val</w:t>
            </w:r>
            <w:proofErr w:type="spellEnd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 xml:space="preserve"> PD3D</w:t>
            </w:r>
          </w:p>
        </w:tc>
        <w:tc>
          <w:tcPr>
            <w:tcW w:w="39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Existing Variation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EC561C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PGM3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344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D/N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0005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0014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EC561C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rs473267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UNC50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M/K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002997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004662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0.03571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rs1062847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EC561C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USP31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205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I/T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0005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0014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EC561C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rs13339649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SEMA4D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592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G/D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002997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004662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0.03571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rs45464494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EC561C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TBRG4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57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P/L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0030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0070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EC561C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rs2304693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ZNF638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1215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V/M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004995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006993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0.02777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rs1804020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EC561C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TBRG4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22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A/S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0030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0070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EC561C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rs2304694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GPN2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264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R/G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02298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03186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0.03571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rs3170660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EC561C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CLRN3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75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F/I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0050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0140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EC561C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rs35070529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POLL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306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L/P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02298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03186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0.03571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rs3730476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EC561C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DHX37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96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M/I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0050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0014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EC561C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rs11558556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NOB1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231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R/Q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02298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03497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0.03571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rs3811348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EC561C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GSDMA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128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V/L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0050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0014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EC561C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rs7212938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ARFGAP2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274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S/N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02747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03497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0.02777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rs3740691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EC561C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GSDMB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282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G/R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0050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0140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EC561C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rs2305479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INPP4A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249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T/A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03097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004662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0.03571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rs2278206</w:t>
            </w:r>
          </w:p>
        </w:tc>
      </w:tr>
      <w:tr w:rsidR="008D596F" w:rsidRPr="005627A5" w:rsidTr="0057398D">
        <w:trPr>
          <w:trHeight w:val="3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EC561C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GSDMB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289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P/S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0050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0140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EC561C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rs2305480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</w:tr>
      <w:tr w:rsidR="008D596F" w:rsidRPr="005627A5" w:rsidTr="0057398D">
        <w:trPr>
          <w:trHeight w:val="3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EC561C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METTL2B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169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E/K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0050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0140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EC561C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rs1065267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726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  <w:t>Oxaliplatin</w:t>
            </w:r>
            <w:proofErr w:type="spellEnd"/>
          </w:p>
        </w:tc>
        <w:tc>
          <w:tcPr>
            <w:tcW w:w="33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Resp:Res</w:t>
            </w:r>
            <w:proofErr w:type="spellEnd"/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PDX</w:t>
            </w: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Pat</w:t>
            </w: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PD3D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</w:tr>
      <w:tr w:rsidR="008D596F" w:rsidRPr="005627A5" w:rsidTr="0057398D">
        <w:trPr>
          <w:trHeight w:val="3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EC561C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TMPRSS2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160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V/M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0050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0014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EC561C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rs12329760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726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2:12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2:11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0:8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</w:tr>
      <w:tr w:rsidR="008D596F" w:rsidRPr="005627A5" w:rsidTr="0057398D">
        <w:trPr>
          <w:trHeight w:val="48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EC561C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NAA40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42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V/I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0210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0210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EC561C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rs3740637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SYMBOL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Protein Position</w:t>
            </w: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Amino Acids</w:t>
            </w: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p-</w:t>
            </w:r>
            <w:proofErr w:type="spellStart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val</w:t>
            </w:r>
            <w:proofErr w:type="spellEnd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 xml:space="preserve"> PDX</w:t>
            </w: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p-</w:t>
            </w:r>
            <w:proofErr w:type="spellStart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val</w:t>
            </w:r>
            <w:proofErr w:type="spellEnd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 xml:space="preserve"> Pat</w:t>
            </w: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p-</w:t>
            </w:r>
            <w:proofErr w:type="spellStart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val</w:t>
            </w:r>
            <w:proofErr w:type="spellEnd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 xml:space="preserve"> PD3D</w:t>
            </w:r>
          </w:p>
        </w:tc>
        <w:tc>
          <w:tcPr>
            <w:tcW w:w="39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Existing Variation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EC561C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PODXL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194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S/L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0210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0210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EC561C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rs12670788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AGFG2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115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M/T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03297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01282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rs17855473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EC561C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PODXL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112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G/S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0210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0210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EC561C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rs3735035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C2CD2L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264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R/W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03297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01282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rs2239896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EC561C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TLDC1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145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D/E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0210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0210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EC561C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rs436278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FREM1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1203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V/M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03297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01282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rs10961700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EC561C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TBC1D16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73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T/I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0230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0210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EC561C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rs4889804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LAMC2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733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S/T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03297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01282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rs2296303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EC561C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CCDC50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258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I/N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0275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0140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EC561C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rs2028574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MRPS2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294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H/R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03297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01282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rs3748199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EC561C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CCDC50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303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K/R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0275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0140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EC561C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rs4677728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SLC25A27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197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I/T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03297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01282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rs35884480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EC561C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GSDMA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130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E/K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0275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0140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EC561C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rs7212944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TBC1D8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926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G/R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03297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01282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rs1062062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EC561C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NRBP2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468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R/C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0275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0140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EC561C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rs72693365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TNS3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1050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T/A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03297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01282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rs61731308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EC561C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SART3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23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D/E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0275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0014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EC561C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rs2072579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WWOX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153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S/I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03297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01282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rs383362</w:t>
            </w:r>
          </w:p>
        </w:tc>
      </w:tr>
      <w:tr w:rsidR="008D596F" w:rsidRPr="005627A5" w:rsidTr="00271026">
        <w:trPr>
          <w:trHeight w:val="35"/>
        </w:trPr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ERICH1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219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T/I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03297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rs61741834</w:t>
            </w:r>
          </w:p>
        </w:tc>
      </w:tr>
      <w:tr w:rsidR="008D596F" w:rsidRPr="005627A5" w:rsidTr="00271026">
        <w:trPr>
          <w:trHeight w:val="199"/>
        </w:trPr>
        <w:tc>
          <w:tcPr>
            <w:tcW w:w="695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  <w:t>Erlotinib</w:t>
            </w:r>
            <w:proofErr w:type="spellEnd"/>
          </w:p>
        </w:tc>
        <w:tc>
          <w:tcPr>
            <w:tcW w:w="33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Resp:Res</w:t>
            </w:r>
            <w:proofErr w:type="spellEnd"/>
          </w:p>
        </w:tc>
        <w:tc>
          <w:tcPr>
            <w:tcW w:w="27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PDX</w:t>
            </w:r>
          </w:p>
        </w:tc>
        <w:tc>
          <w:tcPr>
            <w:tcW w:w="27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Pat</w:t>
            </w:r>
          </w:p>
        </w:tc>
        <w:tc>
          <w:tcPr>
            <w:tcW w:w="24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PD3D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HSD3B1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367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T/N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03297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rs45609334 rs1047303</w:t>
            </w:r>
          </w:p>
        </w:tc>
      </w:tr>
      <w:tr w:rsidR="008D596F" w:rsidRPr="005627A5" w:rsidTr="00271026">
        <w:trPr>
          <w:trHeight w:val="35"/>
        </w:trPr>
        <w:tc>
          <w:tcPr>
            <w:tcW w:w="695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4:10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3:10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2:6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NDFIP2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135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A/V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03297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rs11549502</w:t>
            </w:r>
          </w:p>
        </w:tc>
      </w:tr>
      <w:tr w:rsidR="008D596F" w:rsidRPr="005627A5" w:rsidTr="00271026">
        <w:trPr>
          <w:trHeight w:val="3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bottom"/>
            <w:hideMark/>
          </w:tcPr>
          <w:p w:rsidR="008D596F" w:rsidRPr="005627A5" w:rsidRDefault="008D596F" w:rsidP="00C346A3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SYMBOL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bottom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Protein Position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bottom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Amino Acids</w:t>
            </w:r>
          </w:p>
        </w:tc>
        <w:tc>
          <w:tcPr>
            <w:tcW w:w="27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bottom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p-</w:t>
            </w:r>
            <w:proofErr w:type="spellStart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val</w:t>
            </w:r>
            <w:proofErr w:type="spellEnd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 xml:space="preserve"> PDX</w:t>
            </w:r>
          </w:p>
        </w:tc>
        <w:tc>
          <w:tcPr>
            <w:tcW w:w="27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bottom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p-</w:t>
            </w:r>
            <w:proofErr w:type="spellStart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val</w:t>
            </w:r>
            <w:proofErr w:type="spellEnd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 xml:space="preserve"> Pat</w:t>
            </w:r>
          </w:p>
        </w:tc>
        <w:tc>
          <w:tcPr>
            <w:tcW w:w="24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bottom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p-</w:t>
            </w:r>
            <w:proofErr w:type="spellStart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val</w:t>
            </w:r>
            <w:proofErr w:type="spellEnd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 xml:space="preserve"> PD3D</w:t>
            </w:r>
          </w:p>
        </w:tc>
        <w:tc>
          <w:tcPr>
            <w:tcW w:w="40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8D596F" w:rsidRPr="005627A5" w:rsidRDefault="008D596F" w:rsidP="00C346A3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Existing Variation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PLEKHM2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32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I/T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03297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rs12091750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CLRN3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75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F/I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001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0035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rs35070529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TAF11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E/K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03297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rs13198340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GSDMB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282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G/R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001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0035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rs2305479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TAF11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24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T/R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03297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rs15922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GSDMB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289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P/S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001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0035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rs2305480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VSIG10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239-241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EEE/E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03297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rs72125532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ASCC3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146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L/F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001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03497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rs9390698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VSIG10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202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H/Y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03297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rs7307331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FBXO3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221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V/I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005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01399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rs1402954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ZC3HC1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T/A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03297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rs1464890</w:t>
            </w:r>
          </w:p>
        </w:tc>
      </w:tr>
      <w:tr w:rsidR="008D596F" w:rsidRPr="005627A5" w:rsidTr="0057398D">
        <w:trPr>
          <w:trHeight w:val="3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HELZ2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1447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P/L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005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01399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rs3810485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</w:tr>
      <w:tr w:rsidR="008D596F" w:rsidRPr="005627A5" w:rsidTr="0057398D">
        <w:trPr>
          <w:trHeight w:val="3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MUC20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671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S/C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005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01399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rs3762739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726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  <w:t>Everolimus</w:t>
            </w:r>
            <w:proofErr w:type="spellEnd"/>
          </w:p>
        </w:tc>
        <w:tc>
          <w:tcPr>
            <w:tcW w:w="33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Resp:Res</w:t>
            </w:r>
            <w:proofErr w:type="spellEnd"/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PDX</w:t>
            </w: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Pat</w:t>
            </w: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PD3D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</w:tr>
      <w:tr w:rsidR="008D596F" w:rsidRPr="005627A5" w:rsidTr="0057398D">
        <w:trPr>
          <w:trHeight w:val="3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PGM3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344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D/N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005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01399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rs473267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726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3:11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2:11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0:8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</w:tr>
      <w:tr w:rsidR="008D596F" w:rsidRPr="005627A5" w:rsidTr="0057398D">
        <w:trPr>
          <w:trHeight w:val="3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STK40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395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A/T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005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01399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rs3795498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SYMBOL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Protein Position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Amino Acids</w:t>
            </w: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p-</w:t>
            </w:r>
            <w:proofErr w:type="spellStart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val</w:t>
            </w:r>
            <w:proofErr w:type="spellEnd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 xml:space="preserve"> PDX</w:t>
            </w: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p-</w:t>
            </w:r>
            <w:proofErr w:type="spellStart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val</w:t>
            </w:r>
            <w:proofErr w:type="spellEnd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 xml:space="preserve"> Pat</w:t>
            </w: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p-</w:t>
            </w:r>
            <w:proofErr w:type="spellStart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val</w:t>
            </w:r>
            <w:proofErr w:type="spellEnd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 xml:space="preserve"> PD3D</w:t>
            </w:r>
          </w:p>
        </w:tc>
        <w:tc>
          <w:tcPr>
            <w:tcW w:w="39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Existing Variation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USP31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205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I/T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005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01399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rs13339649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EML3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A/V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rs12808829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WASHC2C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162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T/M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005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01399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rs199748321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SUMF1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398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F/L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03297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rs795734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LRR1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96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I/N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005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03497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rs17121605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ZNF333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E/A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03297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rs75269766</w:t>
            </w:r>
          </w:p>
        </w:tc>
      </w:tr>
      <w:tr w:rsidR="008D596F" w:rsidRPr="005627A5" w:rsidTr="0057398D">
        <w:trPr>
          <w:trHeight w:val="3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LRR1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229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R/W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005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03497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rs7148147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</w:tr>
      <w:tr w:rsidR="008D596F" w:rsidRPr="005627A5" w:rsidTr="0057398D">
        <w:trPr>
          <w:trHeight w:val="3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CCDC50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258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I/N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0035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rs2028574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726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  <w:t>Docetaxel</w:t>
            </w:r>
          </w:p>
        </w:tc>
        <w:tc>
          <w:tcPr>
            <w:tcW w:w="33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Resp:Res</w:t>
            </w:r>
            <w:proofErr w:type="spellEnd"/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PDX</w:t>
            </w: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Pat</w:t>
            </w: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PD3D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</w:tr>
      <w:tr w:rsidR="008D596F" w:rsidRPr="005627A5" w:rsidTr="0057398D">
        <w:trPr>
          <w:trHeight w:val="3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CCDC50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303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K/R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0035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rs4677728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726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3:11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3:10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2:6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</w:tr>
      <w:tr w:rsidR="008D596F" w:rsidRPr="005627A5" w:rsidTr="0057398D">
        <w:trPr>
          <w:trHeight w:val="3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GSDMA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130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E/K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0035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rs7212944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SYMBOL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Protein Position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Amino Acids</w:t>
            </w: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p-</w:t>
            </w:r>
            <w:proofErr w:type="spellStart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val</w:t>
            </w:r>
            <w:proofErr w:type="spellEnd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 xml:space="preserve"> PDX</w:t>
            </w: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p-</w:t>
            </w:r>
            <w:proofErr w:type="spellStart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val</w:t>
            </w:r>
            <w:proofErr w:type="spellEnd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 xml:space="preserve"> Pat</w:t>
            </w: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p-</w:t>
            </w:r>
            <w:proofErr w:type="spellStart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val</w:t>
            </w:r>
            <w:proofErr w:type="spellEnd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 xml:space="preserve"> PD3D</w:t>
            </w:r>
          </w:p>
        </w:tc>
        <w:tc>
          <w:tcPr>
            <w:tcW w:w="39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Existing Variation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NRBP2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468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R/C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0035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rs72693365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ALDH3A1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134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S/A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01399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0.03571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rs887241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SART3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23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D/E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01399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rs2072579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GPN2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264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R/G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02747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03497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0.03571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rs3170660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AFMID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36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Q/R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rs72897838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KIF16B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1207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G/C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02747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03497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0.03571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rs2328020</w:t>
            </w:r>
          </w:p>
        </w:tc>
      </w:tr>
      <w:tr w:rsidR="008D596F" w:rsidRPr="005627A5" w:rsidTr="0057398D">
        <w:trPr>
          <w:trHeight w:val="3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CCDC50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156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M/T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rs293813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</w:tr>
      <w:tr w:rsidR="008D596F" w:rsidRPr="005627A5" w:rsidTr="0057398D">
        <w:trPr>
          <w:trHeight w:val="3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DHX57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308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S/F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rs11893062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726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  <w:t>Selumetinib</w:t>
            </w:r>
            <w:proofErr w:type="spellEnd"/>
          </w:p>
        </w:tc>
        <w:tc>
          <w:tcPr>
            <w:tcW w:w="33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Resp:Res</w:t>
            </w:r>
            <w:proofErr w:type="spellEnd"/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PDX</w:t>
            </w: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Pat</w:t>
            </w: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PD3D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</w:tr>
      <w:tr w:rsidR="008D596F" w:rsidRPr="005627A5" w:rsidTr="0057398D">
        <w:trPr>
          <w:trHeight w:val="3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FARP1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593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H/Y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rs61730892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726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4:10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3:10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n.t.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</w:tr>
      <w:tr w:rsidR="008D596F" w:rsidRPr="005627A5" w:rsidTr="0057398D">
        <w:trPr>
          <w:trHeight w:val="179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IQCK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132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L/P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rs7191155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SYMBOL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Protein Position</w:t>
            </w: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Amino Acids</w:t>
            </w: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p-</w:t>
            </w:r>
            <w:proofErr w:type="spellStart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val</w:t>
            </w:r>
            <w:proofErr w:type="spellEnd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 xml:space="preserve"> PDX</w:t>
            </w: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p-</w:t>
            </w:r>
            <w:proofErr w:type="spellStart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val</w:t>
            </w:r>
            <w:proofErr w:type="spellEnd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 xml:space="preserve"> Pat</w:t>
            </w: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p-</w:t>
            </w:r>
            <w:proofErr w:type="spellStart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val</w:t>
            </w:r>
            <w:proofErr w:type="spellEnd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 xml:space="preserve"> PD3D</w:t>
            </w:r>
          </w:p>
        </w:tc>
        <w:tc>
          <w:tcPr>
            <w:tcW w:w="39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Existing Variation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KLC2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320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P/S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rs2276036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DEF8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197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M/I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004995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01399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rs8166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KRAS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G/C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rs121913530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BRD8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384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T/M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004995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03497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rs11750814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MIIP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142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P/S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rs11588712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FAM160A2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619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R/L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004995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rs3750943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QRICH1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771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N/S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rs61729488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NOL10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485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D/N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03497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rs2287059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RLF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1296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Q/E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rs34141181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BAZ2B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1145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S/N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rs415793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RNF123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854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R/H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rs34823813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BBS12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467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D/N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rs13135778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RNF43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104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P/L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rs2680701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CCPG1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196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A/G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rs117236526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SH3BP1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587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A/V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rs12483880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CKAP2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435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E/K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rs41292820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SLC38A10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477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K/R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rs35546507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CLCN7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360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V/M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rs12926089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SLC38A10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594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E/D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rs55872261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CROCC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1038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V/M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rs41272737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TP53I3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230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T/A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rs10209238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CROCC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1672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S/G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rs56278097</w:t>
            </w:r>
          </w:p>
        </w:tc>
      </w:tr>
      <w:tr w:rsidR="008D596F" w:rsidRPr="005627A5" w:rsidTr="00271026">
        <w:trPr>
          <w:trHeight w:val="134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TRAF3IP1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276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M/L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rs3739070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CROCC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1399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G/R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rs78888579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UBE3D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192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V/M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 xml:space="preserve">rs7739323 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IL17RC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297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P/L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rs115419420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USP19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36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D/H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rs11552724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LAMA5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1626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H/Y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rs875379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ZCCHC14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112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Y/H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rs78839939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LIG4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A/V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rs1805389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ZNF417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168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P/S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 xml:space="preserve">rs142466487 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MATN2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717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T/M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rs2255317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TBRG4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57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P/L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01499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03497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rs2304693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MROH1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483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I/V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rs112996909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TBRG4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22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A/S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01499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03497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rs2304694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NCEH1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71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K/Q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rs2302815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DHX37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96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M/I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04096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01399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rs11558556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PATJ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303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G/R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rs3762321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GSDMA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128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V/L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04096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01399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rs7212938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PCSK9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14-15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-/L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rs371488778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TMPRSS2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160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V/M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04096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01399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rs12329760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PCSK9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53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A/V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rs11583680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TTC3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118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M/T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04096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01399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rs1053808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PTPN12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576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E/K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rs2230602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TTC3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1029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D/H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04096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01399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rs1053966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RFX5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238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P/R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rs2233854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BCAS1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491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S/P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04096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rs1055246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SEL1L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691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V/I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rs1051193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PPP1R15A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597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T/A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04096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rs500079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SUCLG2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425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V/I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rs902320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STK31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232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G/E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04096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rs4722266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THAP12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355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I/V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-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WWC1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772-773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VE/V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04096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0357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rs111457550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TMF1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798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D/H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rs1532918</w:t>
            </w:r>
          </w:p>
        </w:tc>
      </w:tr>
      <w:tr w:rsidR="008D596F" w:rsidRPr="005627A5" w:rsidTr="008D402E">
        <w:trPr>
          <w:trHeight w:val="629"/>
        </w:trPr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  <w:p w:rsidR="00AD6D7C" w:rsidRPr="005627A5" w:rsidRDefault="00AD6D7C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  <w:p w:rsidR="00AD6D7C" w:rsidRPr="005627A5" w:rsidRDefault="00AD6D7C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  <w:p w:rsidR="00AD6D7C" w:rsidRPr="005627A5" w:rsidRDefault="00AD6D7C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  <w:p w:rsidR="00AD6D7C" w:rsidRPr="005627A5" w:rsidRDefault="00AD6D7C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TUBGCP3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428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R/H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rs41288616</w:t>
            </w:r>
          </w:p>
        </w:tc>
      </w:tr>
      <w:tr w:rsidR="008D596F" w:rsidRPr="005627A5" w:rsidTr="00271026">
        <w:trPr>
          <w:trHeight w:val="35"/>
        </w:trPr>
        <w:tc>
          <w:tcPr>
            <w:tcW w:w="695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  <w:t>Cetuximab</w:t>
            </w:r>
            <w:proofErr w:type="spellEnd"/>
          </w:p>
        </w:tc>
        <w:tc>
          <w:tcPr>
            <w:tcW w:w="33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proofErr w:type="spellStart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Resp:Res</w:t>
            </w:r>
            <w:proofErr w:type="spellEnd"/>
          </w:p>
        </w:tc>
        <w:tc>
          <w:tcPr>
            <w:tcW w:w="27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PDX</w:t>
            </w:r>
          </w:p>
        </w:tc>
        <w:tc>
          <w:tcPr>
            <w:tcW w:w="27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Pat</w:t>
            </w:r>
          </w:p>
        </w:tc>
        <w:tc>
          <w:tcPr>
            <w:tcW w:w="24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PD3D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CCSER2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84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N/S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01499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03497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rs3814205</w:t>
            </w:r>
          </w:p>
        </w:tc>
      </w:tr>
      <w:tr w:rsidR="008D596F" w:rsidRPr="005627A5" w:rsidTr="00271026">
        <w:trPr>
          <w:trHeight w:val="35"/>
        </w:trPr>
        <w:tc>
          <w:tcPr>
            <w:tcW w:w="695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3:10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2:10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0:8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COG2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738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*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01499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03497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rs1051038</w:t>
            </w:r>
          </w:p>
        </w:tc>
      </w:tr>
      <w:tr w:rsidR="008D596F" w:rsidRPr="005627A5" w:rsidTr="00271026">
        <w:trPr>
          <w:trHeight w:val="52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SYMBOL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Protein Position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Amino Acids</w:t>
            </w:r>
          </w:p>
        </w:tc>
        <w:tc>
          <w:tcPr>
            <w:tcW w:w="27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p-</w:t>
            </w:r>
            <w:proofErr w:type="spellStart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val</w:t>
            </w:r>
            <w:proofErr w:type="spellEnd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 xml:space="preserve"> PDX</w:t>
            </w:r>
          </w:p>
        </w:tc>
        <w:tc>
          <w:tcPr>
            <w:tcW w:w="27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p-</w:t>
            </w:r>
            <w:proofErr w:type="spellStart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val</w:t>
            </w:r>
            <w:proofErr w:type="spellEnd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 xml:space="preserve"> Pat</w:t>
            </w:r>
          </w:p>
        </w:tc>
        <w:tc>
          <w:tcPr>
            <w:tcW w:w="24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p-</w:t>
            </w:r>
            <w:proofErr w:type="spellStart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val</w:t>
            </w:r>
            <w:proofErr w:type="spellEnd"/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 xml:space="preserve"> PD3D</w:t>
            </w:r>
          </w:p>
        </w:tc>
        <w:tc>
          <w:tcPr>
            <w:tcW w:w="40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val="en-US"/>
              </w:rPr>
              <w:t>Existing Variation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NAAA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356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I/N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01499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03497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rs7686066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SUCLG2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425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V/I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00275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01282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rs902320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SPOUT1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130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T/R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01499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03497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rs6478854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FANCA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1045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S/F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01282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rs17233497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STOX1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498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E/D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01499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03497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rs10509305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ABCB1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21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N/D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rs9282564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TBC1D13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114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V/A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01499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03497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rs1572912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FANCA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1285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T/A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rs9282681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TOPBP1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1037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N/S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01499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03497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rs10935070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lastRenderedPageBreak/>
              <w:t>IRAK4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225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A/T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rs4251545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ZFP91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207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S/G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01499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03497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rs8373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MAVS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93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Q/E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rs17857295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ADGRG1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106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S/R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04096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01399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rs1801257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MC1R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92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V/M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rs2228479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ASCC3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146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L/F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04096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03497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rs9390698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NDOR1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257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V/I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rs62587579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ARHGEF10L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1175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I/V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04096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rs2270976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PUS7L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264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K/E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rs1057190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EFHB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57-58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-/P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04096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rs878999429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SENP7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46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K/Q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rs6809436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ERCC6L2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P/S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04096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rs56108623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SKAP2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202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A/S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rs1129771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FANCA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1045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S/F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04096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rs17233497</w:t>
            </w: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SLC28A2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22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P/L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rs11854484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UTP6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69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Q/R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04096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rs3760454</w:t>
            </w:r>
          </w:p>
        </w:tc>
      </w:tr>
      <w:tr w:rsidR="008D596F" w:rsidRPr="005627A5" w:rsidTr="00271026">
        <w:trPr>
          <w:trHeight w:val="3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TCF25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391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R/Q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rs57940434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TMEM132A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824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E/K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rs55920775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TOMM34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185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H/R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01099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rs1804644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SMPD2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204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S/X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03297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01282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rs35444917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</w:tr>
      <w:tr w:rsidR="008D596F" w:rsidRPr="005627A5" w:rsidTr="00271026">
        <w:trPr>
          <w:trHeight w:val="142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AKIP1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143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T/M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03297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rs2016844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FBXO7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G/E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03297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rs9621461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MICAL1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A/T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03297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rs4946977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MTERF4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151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L/V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03297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rs2240539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MTERF4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45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T/A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03297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rs3796093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RILPL1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T/A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03297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-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RMND5B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S/G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03297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-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TRIM47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187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R/W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03297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rs4600514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ZACN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281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Q/*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03297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rs1043149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ZNF285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381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G/R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03297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rs12610859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ZNF358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119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K/Q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03297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rs78214445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ZNF721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730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R/L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03297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rs61793704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</w:tr>
      <w:tr w:rsidR="008D596F" w:rsidRPr="005627A5" w:rsidTr="00271026">
        <w:trPr>
          <w:trHeight w:val="55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ZWILCH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230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S/G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03297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</w:t>
            </w:r>
            <w:r w:rsidR="00EC561C"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.</w:t>
            </w: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03846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596F" w:rsidRPr="005627A5" w:rsidRDefault="008D596F" w:rsidP="008D596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  <w:r w:rsidRPr="005627A5"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96F" w:rsidRPr="005627A5" w:rsidRDefault="008D596F" w:rsidP="00C346A3">
            <w:pPr>
              <w:rPr>
                <w:rFonts w:ascii="Arial" w:eastAsia="Times New Roman" w:hAnsi="Arial" w:cs="Arial"/>
                <w:sz w:val="10"/>
                <w:szCs w:val="20"/>
                <w:lang w:val="en-US"/>
              </w:rPr>
            </w:pPr>
            <w:r w:rsidRPr="005627A5">
              <w:rPr>
                <w:rFonts w:ascii="Arial" w:eastAsia="Times New Roman" w:hAnsi="Arial" w:cs="Arial"/>
                <w:sz w:val="10"/>
                <w:szCs w:val="20"/>
                <w:lang w:val="en-US"/>
              </w:rPr>
              <w:t>rs11071896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96F" w:rsidRPr="005627A5" w:rsidRDefault="008D596F" w:rsidP="008D596F">
            <w:pPr>
              <w:rPr>
                <w:rFonts w:ascii="Calibri" w:eastAsia="Times New Roman" w:hAnsi="Calibri" w:cs="Calibri"/>
                <w:color w:val="000000"/>
                <w:sz w:val="12"/>
                <w:lang w:val="en-US"/>
              </w:rPr>
            </w:pPr>
          </w:p>
        </w:tc>
      </w:tr>
    </w:tbl>
    <w:p w:rsidR="003D77DB" w:rsidRPr="005627A5" w:rsidRDefault="008D596F" w:rsidP="00D913DB">
      <w:pPr>
        <w:spacing w:line="360" w:lineRule="auto"/>
        <w:jc w:val="both"/>
        <w:rPr>
          <w:rFonts w:cstheme="minorHAnsi"/>
          <w:sz w:val="18"/>
          <w:lang w:val="en-US"/>
        </w:rPr>
      </w:pPr>
      <w:proofErr w:type="spellStart"/>
      <w:r w:rsidRPr="005627A5">
        <w:rPr>
          <w:rFonts w:cstheme="minorHAnsi"/>
          <w:b/>
          <w:sz w:val="18"/>
          <w:lang w:val="en-US"/>
        </w:rPr>
        <w:t>Resp</w:t>
      </w:r>
      <w:proofErr w:type="gramStart"/>
      <w:r w:rsidRPr="005627A5">
        <w:rPr>
          <w:rFonts w:cstheme="minorHAnsi"/>
          <w:b/>
          <w:sz w:val="18"/>
          <w:lang w:val="en-US"/>
        </w:rPr>
        <w:t>:Res</w:t>
      </w:r>
      <w:proofErr w:type="spellEnd"/>
      <w:proofErr w:type="gramEnd"/>
      <w:r w:rsidRPr="005627A5">
        <w:rPr>
          <w:rFonts w:cstheme="minorHAnsi"/>
          <w:sz w:val="18"/>
          <w:lang w:val="en-US"/>
        </w:rPr>
        <w:t xml:space="preserve"> – </w:t>
      </w:r>
      <w:r w:rsidR="00082CA5" w:rsidRPr="005627A5">
        <w:rPr>
          <w:rFonts w:cstheme="minorHAnsi"/>
          <w:sz w:val="18"/>
          <w:lang w:val="en-US"/>
        </w:rPr>
        <w:t xml:space="preserve">number of </w:t>
      </w:r>
      <w:r w:rsidRPr="005627A5">
        <w:rPr>
          <w:rFonts w:cstheme="minorHAnsi"/>
          <w:sz w:val="18"/>
          <w:lang w:val="en-US"/>
        </w:rPr>
        <w:t>responding vs</w:t>
      </w:r>
      <w:r w:rsidR="0057398D">
        <w:rPr>
          <w:rFonts w:cstheme="minorHAnsi"/>
          <w:sz w:val="18"/>
          <w:lang w:val="en-US"/>
        </w:rPr>
        <w:t>.</w:t>
      </w:r>
      <w:r w:rsidRPr="005627A5">
        <w:rPr>
          <w:rFonts w:cstheme="minorHAnsi"/>
          <w:sz w:val="18"/>
          <w:lang w:val="en-US"/>
        </w:rPr>
        <w:t xml:space="preserve"> </w:t>
      </w:r>
      <w:r w:rsidR="00082CA5" w:rsidRPr="005627A5">
        <w:rPr>
          <w:rFonts w:cstheme="minorHAnsi"/>
          <w:sz w:val="18"/>
          <w:lang w:val="en-US"/>
        </w:rPr>
        <w:t xml:space="preserve">resistant models used for prediction analysis; </w:t>
      </w:r>
    </w:p>
    <w:p w:rsidR="00F8053A" w:rsidRPr="005627A5" w:rsidRDefault="00F8053A" w:rsidP="00D913DB">
      <w:pPr>
        <w:spacing w:line="360" w:lineRule="auto"/>
        <w:jc w:val="both"/>
        <w:rPr>
          <w:rFonts w:cstheme="minorHAnsi"/>
          <w:sz w:val="18"/>
          <w:lang w:val="en-US"/>
        </w:rPr>
      </w:pPr>
    </w:p>
    <w:p w:rsidR="00F8053A" w:rsidRPr="005627A5" w:rsidRDefault="00F8053A" w:rsidP="0057398D">
      <w:pPr>
        <w:spacing w:after="240"/>
        <w:jc w:val="both"/>
        <w:rPr>
          <w:rFonts w:cstheme="minorHAnsi"/>
          <w:b/>
          <w:sz w:val="22"/>
          <w:lang w:val="en-US"/>
        </w:rPr>
      </w:pPr>
      <w:r w:rsidRPr="005627A5">
        <w:rPr>
          <w:rFonts w:cstheme="minorHAnsi"/>
          <w:b/>
          <w:sz w:val="22"/>
          <w:lang w:val="en-US"/>
        </w:rPr>
        <w:t>Table S1</w:t>
      </w:r>
      <w:r w:rsidR="002F36AD" w:rsidRPr="005627A5">
        <w:rPr>
          <w:rFonts w:cstheme="minorHAnsi"/>
          <w:b/>
          <w:sz w:val="22"/>
          <w:lang w:val="en-US"/>
        </w:rPr>
        <w:t>2</w:t>
      </w:r>
      <w:r w:rsidRPr="005627A5">
        <w:rPr>
          <w:rFonts w:cstheme="minorHAnsi"/>
          <w:b/>
          <w:sz w:val="22"/>
          <w:lang w:val="en-US"/>
        </w:rPr>
        <w:t xml:space="preserve">: </w:t>
      </w:r>
      <w:r w:rsidR="00F00731" w:rsidRPr="005627A5">
        <w:rPr>
          <w:rFonts w:cstheme="minorHAnsi"/>
          <w:b/>
          <w:sz w:val="22"/>
          <w:lang w:val="en-US"/>
        </w:rPr>
        <w:t>Validation of improved response of pmCRC models to combination therapy with PARP inhibitors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9"/>
        <w:gridCol w:w="1563"/>
        <w:gridCol w:w="980"/>
        <w:gridCol w:w="980"/>
        <w:gridCol w:w="980"/>
        <w:gridCol w:w="980"/>
        <w:gridCol w:w="980"/>
        <w:gridCol w:w="974"/>
      </w:tblGrid>
      <w:tr w:rsidR="00F8053A" w:rsidRPr="005627A5" w:rsidTr="00F75CBE">
        <w:trPr>
          <w:trHeight w:val="27"/>
        </w:trPr>
        <w:tc>
          <w:tcPr>
            <w:tcW w:w="96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F8053A" w:rsidRPr="005627A5" w:rsidRDefault="00F8053A" w:rsidP="00F75C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 xml:space="preserve">Biomarker </w:t>
            </w:r>
            <w:r w:rsidR="00F75CBE"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>(</w:t>
            </w:r>
            <w:r w:rsidR="0061709B"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 xml:space="preserve">Pat, </w:t>
            </w:r>
            <w:r w:rsidR="00F75CBE"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>TPM)</w:t>
            </w:r>
          </w:p>
        </w:tc>
        <w:tc>
          <w:tcPr>
            <w:tcW w:w="84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053A" w:rsidRPr="005627A5" w:rsidRDefault="00DD7BE4" w:rsidP="00DD7BE4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>5-FU</w:t>
            </w:r>
          </w:p>
        </w:tc>
        <w:tc>
          <w:tcPr>
            <w:tcW w:w="53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053A" w:rsidRPr="005627A5" w:rsidRDefault="00F8053A" w:rsidP="00F805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>CRC-05A</w:t>
            </w:r>
          </w:p>
        </w:tc>
        <w:tc>
          <w:tcPr>
            <w:tcW w:w="53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053A" w:rsidRPr="005627A5" w:rsidRDefault="00F8053A" w:rsidP="00F805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>CRC-09</w:t>
            </w:r>
          </w:p>
        </w:tc>
        <w:tc>
          <w:tcPr>
            <w:tcW w:w="53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053A" w:rsidRPr="005627A5" w:rsidRDefault="00F8053A" w:rsidP="00F805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>CRC-19A</w:t>
            </w:r>
          </w:p>
        </w:tc>
        <w:tc>
          <w:tcPr>
            <w:tcW w:w="53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053A" w:rsidRPr="005627A5" w:rsidRDefault="00F8053A" w:rsidP="00F805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>CRC-28B</w:t>
            </w:r>
          </w:p>
        </w:tc>
        <w:tc>
          <w:tcPr>
            <w:tcW w:w="53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053A" w:rsidRPr="005627A5" w:rsidRDefault="00F8053A" w:rsidP="00F805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>CRC-55A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F8053A" w:rsidRPr="005627A5" w:rsidRDefault="00F8053A" w:rsidP="00F805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>CRC-55B</w:t>
            </w:r>
          </w:p>
        </w:tc>
      </w:tr>
      <w:tr w:rsidR="005875FF" w:rsidRPr="005627A5" w:rsidTr="00F75CBE">
        <w:trPr>
          <w:trHeight w:val="62"/>
        </w:trPr>
        <w:tc>
          <w:tcPr>
            <w:tcW w:w="96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75FF" w:rsidRPr="005627A5" w:rsidRDefault="005875FF" w:rsidP="007C0CC1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PCDHGB2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F" w:rsidRPr="005627A5" w:rsidRDefault="005875FF" w:rsidP="00F8053A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ROC cut-off = 3.40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F" w:rsidRPr="005627A5" w:rsidRDefault="005875FF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0.52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F" w:rsidRPr="005627A5" w:rsidRDefault="005875FF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5.14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F" w:rsidRPr="005627A5" w:rsidRDefault="005875FF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1.21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F" w:rsidRPr="005627A5" w:rsidRDefault="005875FF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0.95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F" w:rsidRPr="005627A5" w:rsidRDefault="005875FF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0.76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75FF" w:rsidRPr="005627A5" w:rsidRDefault="005875FF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0.61</w:t>
            </w:r>
          </w:p>
        </w:tc>
      </w:tr>
      <w:tr w:rsidR="005875FF" w:rsidRPr="005627A5" w:rsidTr="00F75CBE">
        <w:trPr>
          <w:trHeight w:val="47"/>
        </w:trPr>
        <w:tc>
          <w:tcPr>
            <w:tcW w:w="96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75FF" w:rsidRPr="005627A5" w:rsidRDefault="005875FF" w:rsidP="007C0CC1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EPOP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F" w:rsidRPr="005627A5" w:rsidRDefault="005875FF" w:rsidP="006A577C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ROC cut-off = 2.69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F" w:rsidRPr="005627A5" w:rsidRDefault="005875FF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3.52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F" w:rsidRPr="005627A5" w:rsidRDefault="005875FF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1.31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F" w:rsidRPr="005627A5" w:rsidRDefault="005875FF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3.23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F" w:rsidRPr="005627A5" w:rsidRDefault="005875FF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3.38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F" w:rsidRPr="005627A5" w:rsidRDefault="005875FF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6.5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75FF" w:rsidRPr="005627A5" w:rsidRDefault="005875FF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5.62</w:t>
            </w:r>
          </w:p>
        </w:tc>
      </w:tr>
      <w:tr w:rsidR="005875FF" w:rsidRPr="005627A5" w:rsidTr="00F75CBE">
        <w:trPr>
          <w:trHeight w:val="47"/>
        </w:trPr>
        <w:tc>
          <w:tcPr>
            <w:tcW w:w="96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75FF" w:rsidRPr="005627A5" w:rsidRDefault="005875FF" w:rsidP="007C0CC1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ATP6V1C2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F" w:rsidRPr="005627A5" w:rsidRDefault="005875FF" w:rsidP="00F8053A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ROC cut-off = 1.44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F" w:rsidRPr="005627A5" w:rsidRDefault="005875FF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3.12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F" w:rsidRPr="005627A5" w:rsidRDefault="005875FF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0.92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F" w:rsidRPr="005627A5" w:rsidRDefault="005875FF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2.25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F" w:rsidRPr="005627A5" w:rsidRDefault="005875FF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2.03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F" w:rsidRPr="005627A5" w:rsidRDefault="005875FF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4.48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75FF" w:rsidRPr="005627A5" w:rsidRDefault="005875FF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3.12</w:t>
            </w:r>
          </w:p>
        </w:tc>
      </w:tr>
      <w:tr w:rsidR="005875FF" w:rsidRPr="005627A5" w:rsidTr="00F75CBE">
        <w:trPr>
          <w:trHeight w:val="47"/>
        </w:trPr>
        <w:tc>
          <w:tcPr>
            <w:tcW w:w="96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75FF" w:rsidRPr="005627A5" w:rsidRDefault="005875FF" w:rsidP="007C0CC1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SLC7A5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F" w:rsidRPr="005627A5" w:rsidRDefault="005875FF" w:rsidP="00F8053A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ROC cut-off = 21.96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F" w:rsidRPr="005627A5" w:rsidRDefault="005875FF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50.00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F" w:rsidRPr="005627A5" w:rsidRDefault="005875FF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2.6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F" w:rsidRPr="005627A5" w:rsidRDefault="005875FF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26.69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F" w:rsidRPr="005627A5" w:rsidRDefault="005875FF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130.02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F" w:rsidRPr="005627A5" w:rsidRDefault="005875FF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187.59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75FF" w:rsidRPr="005627A5" w:rsidRDefault="005875FF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161.38</w:t>
            </w:r>
          </w:p>
        </w:tc>
      </w:tr>
      <w:tr w:rsidR="005875FF" w:rsidRPr="005627A5" w:rsidTr="00F75CBE">
        <w:trPr>
          <w:trHeight w:val="47"/>
        </w:trPr>
        <w:tc>
          <w:tcPr>
            <w:tcW w:w="96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75FF" w:rsidRPr="005627A5" w:rsidRDefault="005875FF" w:rsidP="007C0CC1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SFTA2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F" w:rsidRPr="005627A5" w:rsidRDefault="005875FF" w:rsidP="00F8053A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ROC cut-off = 7.40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F" w:rsidRPr="005627A5" w:rsidRDefault="005875FF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80.98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F" w:rsidRPr="005627A5" w:rsidRDefault="005875FF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0.34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F" w:rsidRPr="005627A5" w:rsidRDefault="005875FF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11.84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F" w:rsidRPr="005627A5" w:rsidRDefault="005875FF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538.57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F" w:rsidRPr="005627A5" w:rsidRDefault="005875FF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241.38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75FF" w:rsidRPr="005627A5" w:rsidRDefault="005875FF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233.42</w:t>
            </w:r>
          </w:p>
        </w:tc>
      </w:tr>
      <w:tr w:rsidR="006A577C" w:rsidRPr="005627A5" w:rsidTr="00F75CBE">
        <w:trPr>
          <w:trHeight w:val="85"/>
        </w:trPr>
        <w:tc>
          <w:tcPr>
            <w:tcW w:w="96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>Monotherapy response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1709B" w:rsidP="00F8053A">
            <w:pPr>
              <w:rPr>
                <w:rFonts w:ascii="Arial" w:eastAsia="Times New Roman" w:hAnsi="Arial" w:cs="Arial"/>
                <w:i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PDX</w:t>
            </w:r>
            <w:r w:rsidRPr="005627A5">
              <w:rPr>
                <w:rFonts w:ascii="Arial" w:eastAsia="Times New Roman" w:hAnsi="Arial" w:cs="Arial"/>
                <w:i/>
                <w:color w:val="000000"/>
                <w:sz w:val="14"/>
                <w:szCs w:val="12"/>
                <w:lang w:val="en-US"/>
              </w:rPr>
              <w:t xml:space="preserve"> </w:t>
            </w:r>
            <w:r w:rsidR="006A577C" w:rsidRPr="005627A5">
              <w:rPr>
                <w:rFonts w:ascii="Arial" w:eastAsia="Times New Roman" w:hAnsi="Arial" w:cs="Arial"/>
                <w:i/>
                <w:color w:val="000000"/>
                <w:sz w:val="14"/>
                <w:szCs w:val="12"/>
                <w:lang w:val="en-US"/>
              </w:rPr>
              <w:t>in vivo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low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high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low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low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low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low</w:t>
            </w:r>
          </w:p>
        </w:tc>
      </w:tr>
      <w:tr w:rsidR="006A577C" w:rsidRPr="005627A5" w:rsidTr="00F75CBE">
        <w:trPr>
          <w:trHeight w:val="47"/>
        </w:trPr>
        <w:tc>
          <w:tcPr>
            <w:tcW w:w="96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 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 xml:space="preserve">PDX cells </w:t>
            </w:r>
            <w:r w:rsidRPr="005627A5">
              <w:rPr>
                <w:rFonts w:ascii="Arial" w:eastAsia="Times New Roman" w:hAnsi="Arial" w:cs="Arial"/>
                <w:i/>
                <w:color w:val="000000"/>
                <w:sz w:val="14"/>
                <w:szCs w:val="12"/>
                <w:lang w:val="en-US"/>
              </w:rPr>
              <w:t>in vitro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low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high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low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low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(high)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(high)</w:t>
            </w:r>
          </w:p>
        </w:tc>
      </w:tr>
      <w:tr w:rsidR="006A577C" w:rsidRPr="005627A5" w:rsidTr="00F75CBE">
        <w:trPr>
          <w:trHeight w:val="300"/>
        </w:trPr>
        <w:tc>
          <w:tcPr>
            <w:tcW w:w="1810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>Improvement in</w:t>
            </w:r>
          </w:p>
          <w:p w:rsidR="006A577C" w:rsidRPr="005627A5" w:rsidRDefault="006A577C" w:rsidP="00F8053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 xml:space="preserve">combination with </w:t>
            </w:r>
            <w:proofErr w:type="spellStart"/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>Olaparib</w:t>
            </w:r>
            <w:proofErr w:type="spellEnd"/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>yes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no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>yes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>yes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(no)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(no)</w:t>
            </w:r>
          </w:p>
        </w:tc>
      </w:tr>
      <w:tr w:rsidR="006A577C" w:rsidRPr="005627A5" w:rsidTr="00F75CBE">
        <w:trPr>
          <w:trHeight w:val="37"/>
        </w:trPr>
        <w:tc>
          <w:tcPr>
            <w:tcW w:w="96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>Monotherapy response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 xml:space="preserve">PD3D (1st </w:t>
            </w: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exp</w:t>
            </w:r>
            <w:proofErr w:type="spellEnd"/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)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high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high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low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low</w:t>
            </w:r>
          </w:p>
        </w:tc>
      </w:tr>
      <w:tr w:rsidR="006A577C" w:rsidRPr="005627A5" w:rsidTr="00F75CBE">
        <w:trPr>
          <w:trHeight w:val="47"/>
        </w:trPr>
        <w:tc>
          <w:tcPr>
            <w:tcW w:w="96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 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 xml:space="preserve">PD3D (2nd </w:t>
            </w: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exp</w:t>
            </w:r>
            <w:proofErr w:type="spellEnd"/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5C08FE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n.</w:t>
            </w:r>
            <w:r w:rsidR="005C08FE"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t</w:t>
            </w: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.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high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low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5C08FE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n.</w:t>
            </w:r>
            <w:r w:rsidR="005C08FE"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t</w:t>
            </w: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.</w:t>
            </w:r>
          </w:p>
        </w:tc>
      </w:tr>
      <w:tr w:rsidR="006A577C" w:rsidRPr="005627A5" w:rsidTr="00F75CBE">
        <w:trPr>
          <w:trHeight w:val="47"/>
        </w:trPr>
        <w:tc>
          <w:tcPr>
            <w:tcW w:w="1810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>Improvement in</w:t>
            </w:r>
          </w:p>
          <w:p w:rsidR="006A577C" w:rsidRPr="005627A5" w:rsidRDefault="006A577C" w:rsidP="00F8053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 xml:space="preserve">combination with </w:t>
            </w:r>
            <w:proofErr w:type="spellStart"/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>Olaparib</w:t>
            </w:r>
            <w:proofErr w:type="spellEnd"/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no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>yes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</w:p>
        </w:tc>
      </w:tr>
      <w:tr w:rsidR="006A577C" w:rsidRPr="005627A5" w:rsidTr="00F75CBE">
        <w:trPr>
          <w:trHeight w:val="315"/>
        </w:trPr>
        <w:tc>
          <w:tcPr>
            <w:tcW w:w="96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 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 </w:t>
            </w:r>
          </w:p>
        </w:tc>
      </w:tr>
      <w:tr w:rsidR="006A577C" w:rsidRPr="005627A5" w:rsidTr="00F75CBE">
        <w:trPr>
          <w:trHeight w:val="173"/>
        </w:trPr>
        <w:tc>
          <w:tcPr>
            <w:tcW w:w="9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6A577C" w:rsidRPr="005627A5" w:rsidRDefault="006A577C" w:rsidP="00F75C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>Biomarker (</w:t>
            </w:r>
            <w:r w:rsidR="0061709B"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 xml:space="preserve">Pat, </w:t>
            </w:r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>TPM)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A577C" w:rsidRPr="005627A5" w:rsidRDefault="006A577C" w:rsidP="00F8053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</w:pPr>
            <w:proofErr w:type="spellStart"/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>Trametinib</w:t>
            </w:r>
            <w:proofErr w:type="spellEnd"/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>CRC-05A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>CRC-09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>CRC-21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>CRC-28B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>CRC-55A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>CRC-55B</w:t>
            </w:r>
          </w:p>
        </w:tc>
      </w:tr>
      <w:tr w:rsidR="005D13B8" w:rsidRPr="005627A5" w:rsidTr="00F75CBE">
        <w:trPr>
          <w:trHeight w:val="37"/>
        </w:trPr>
        <w:tc>
          <w:tcPr>
            <w:tcW w:w="96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7C0CC1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CYP4X1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7C0CC1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ROC cut-off = 2.43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21.34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5.19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D13B8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1.93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D13B8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1.17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D13B8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1.79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D13B8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1.53</w:t>
            </w:r>
          </w:p>
        </w:tc>
      </w:tr>
      <w:tr w:rsidR="005D13B8" w:rsidRPr="005627A5" w:rsidTr="00F75CBE">
        <w:trPr>
          <w:trHeight w:val="47"/>
        </w:trPr>
        <w:tc>
          <w:tcPr>
            <w:tcW w:w="96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7C0CC1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ERP27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7C0CC1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ROC cut-off = 2.54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0.86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1.3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D13B8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2.06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D13B8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6.44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D13B8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4.14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D13B8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6.73</w:t>
            </w:r>
          </w:p>
        </w:tc>
      </w:tr>
      <w:tr w:rsidR="005D13B8" w:rsidRPr="005627A5" w:rsidTr="00F75CBE">
        <w:trPr>
          <w:trHeight w:val="47"/>
        </w:trPr>
        <w:tc>
          <w:tcPr>
            <w:tcW w:w="96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7C0CC1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H2AFY2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7C0CC1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ROC cut-off = 12.80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2.08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12.46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D13B8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13.13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D13B8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25.53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D13B8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38.94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D13B8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27.24</w:t>
            </w:r>
          </w:p>
        </w:tc>
      </w:tr>
      <w:tr w:rsidR="005D13B8" w:rsidRPr="005627A5" w:rsidTr="00F75CBE">
        <w:trPr>
          <w:trHeight w:val="93"/>
        </w:trPr>
        <w:tc>
          <w:tcPr>
            <w:tcW w:w="96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7C0CC1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ADGRF4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7C0CC1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ROC cut-off = 2.69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2.41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0.22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D13B8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2.97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D13B8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10.84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D13B8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14.13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D13B8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10.09</w:t>
            </w:r>
          </w:p>
        </w:tc>
      </w:tr>
      <w:tr w:rsidR="005D13B8" w:rsidRPr="005627A5" w:rsidTr="00F75CBE">
        <w:trPr>
          <w:trHeight w:val="204"/>
        </w:trPr>
        <w:tc>
          <w:tcPr>
            <w:tcW w:w="96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7C0CC1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BAMBI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7C0CC1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ROC cut-off = 19.78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18.59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7.22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D13B8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14.52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D13B8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22.46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D13B8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91.61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D13B8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66.88</w:t>
            </w:r>
          </w:p>
        </w:tc>
      </w:tr>
      <w:tr w:rsidR="005D13B8" w:rsidRPr="005627A5" w:rsidTr="00F75CBE">
        <w:trPr>
          <w:trHeight w:val="47"/>
        </w:trPr>
        <w:tc>
          <w:tcPr>
            <w:tcW w:w="96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7C0CC1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FOXH1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7C0CC1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ROC cut-off = 0.23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0.11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0.03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D13B8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0.91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D13B8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3.33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D13B8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2.23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D13B8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1.49</w:t>
            </w:r>
          </w:p>
        </w:tc>
      </w:tr>
      <w:tr w:rsidR="005D13B8" w:rsidRPr="005627A5" w:rsidTr="00F75CBE">
        <w:trPr>
          <w:trHeight w:val="47"/>
        </w:trPr>
        <w:tc>
          <w:tcPr>
            <w:tcW w:w="96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7C0CC1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IL36RN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7C0CC1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ROC cut-off = 0.37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0.26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0.04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D13B8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0.47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D13B8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0.8</w:t>
            </w:r>
            <w:r w:rsidR="0091760A" w:rsidRPr="005627A5">
              <w:rPr>
                <w:rFonts w:ascii="Arial" w:hAnsi="Arial" w:cs="Arial"/>
                <w:sz w:val="14"/>
                <w:szCs w:val="14"/>
                <w:lang w:val="en-US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D13B8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9.01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D13B8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8.33</w:t>
            </w:r>
          </w:p>
        </w:tc>
      </w:tr>
      <w:tr w:rsidR="005D13B8" w:rsidRPr="005627A5" w:rsidTr="00F75CBE">
        <w:trPr>
          <w:trHeight w:val="47"/>
        </w:trPr>
        <w:tc>
          <w:tcPr>
            <w:tcW w:w="96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7C0CC1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SLC30A10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7C0CC1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ROC cut-off = 0.04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0.03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0.03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D13B8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0.18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D13B8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1.03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D13B8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0.13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D13B8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0.08</w:t>
            </w:r>
          </w:p>
        </w:tc>
      </w:tr>
      <w:tr w:rsidR="005D13B8" w:rsidRPr="005627A5" w:rsidTr="00F75CBE">
        <w:trPr>
          <w:trHeight w:val="47"/>
        </w:trPr>
        <w:tc>
          <w:tcPr>
            <w:tcW w:w="96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7C0CC1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TMPRSS11E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7C0CC1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ROC cut-off = 0.20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0.09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875F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0.05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91760A" w:rsidP="005D13B8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1</w:t>
            </w:r>
            <w:r w:rsidR="005D13B8" w:rsidRPr="005627A5">
              <w:rPr>
                <w:rFonts w:ascii="Arial" w:hAnsi="Arial" w:cs="Arial"/>
                <w:sz w:val="14"/>
                <w:szCs w:val="14"/>
                <w:lang w:val="en-US"/>
              </w:rPr>
              <w:t>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D13B8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2.98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D13B8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0.56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13B8" w:rsidRPr="005627A5" w:rsidRDefault="005D13B8" w:rsidP="005D13B8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27A5">
              <w:rPr>
                <w:rFonts w:ascii="Arial" w:hAnsi="Arial" w:cs="Arial"/>
                <w:sz w:val="14"/>
                <w:szCs w:val="14"/>
                <w:lang w:val="en-US"/>
              </w:rPr>
              <w:t>0.77</w:t>
            </w:r>
          </w:p>
        </w:tc>
      </w:tr>
      <w:tr w:rsidR="006A577C" w:rsidRPr="005627A5" w:rsidTr="00F75CBE">
        <w:trPr>
          <w:trHeight w:val="37"/>
        </w:trPr>
        <w:tc>
          <w:tcPr>
            <w:tcW w:w="961" w:type="pct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>Monotherapy response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1709B" w:rsidP="00F8053A">
            <w:pPr>
              <w:rPr>
                <w:rFonts w:ascii="Arial" w:eastAsia="Times New Roman" w:hAnsi="Arial" w:cs="Arial"/>
                <w:i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PDX</w:t>
            </w:r>
            <w:r w:rsidRPr="005627A5">
              <w:rPr>
                <w:rFonts w:ascii="Arial" w:eastAsia="Times New Roman" w:hAnsi="Arial" w:cs="Arial"/>
                <w:i/>
                <w:color w:val="000000"/>
                <w:sz w:val="14"/>
                <w:szCs w:val="12"/>
                <w:lang w:val="en-US"/>
              </w:rPr>
              <w:t xml:space="preserve"> </w:t>
            </w:r>
            <w:r w:rsidR="006A577C" w:rsidRPr="005627A5">
              <w:rPr>
                <w:rFonts w:ascii="Arial" w:eastAsia="Times New Roman" w:hAnsi="Arial" w:cs="Arial"/>
                <w:i/>
                <w:color w:val="000000"/>
                <w:sz w:val="14"/>
                <w:szCs w:val="12"/>
                <w:lang w:val="en-US"/>
              </w:rPr>
              <w:t>in vivo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high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high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low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low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low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low</w:t>
            </w:r>
          </w:p>
        </w:tc>
      </w:tr>
      <w:tr w:rsidR="006A577C" w:rsidRPr="005627A5" w:rsidTr="00F75CBE">
        <w:trPr>
          <w:trHeight w:val="47"/>
        </w:trPr>
        <w:tc>
          <w:tcPr>
            <w:tcW w:w="96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 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 xml:space="preserve">PDX cells </w:t>
            </w:r>
            <w:r w:rsidRPr="005627A5">
              <w:rPr>
                <w:rFonts w:ascii="Arial" w:eastAsia="Times New Roman" w:hAnsi="Arial" w:cs="Arial"/>
                <w:i/>
                <w:color w:val="000000"/>
                <w:sz w:val="14"/>
                <w:szCs w:val="12"/>
                <w:lang w:val="en-US"/>
              </w:rPr>
              <w:t>in vitro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high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high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low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2E3302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n.</w:t>
            </w:r>
            <w:r w:rsidR="002E3302"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t</w:t>
            </w: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.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low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low</w:t>
            </w:r>
          </w:p>
        </w:tc>
      </w:tr>
      <w:tr w:rsidR="006A577C" w:rsidRPr="005627A5" w:rsidTr="00F75CBE">
        <w:trPr>
          <w:trHeight w:val="47"/>
        </w:trPr>
        <w:tc>
          <w:tcPr>
            <w:tcW w:w="1810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>Improvement in</w:t>
            </w:r>
          </w:p>
          <w:p w:rsidR="006A577C" w:rsidRPr="005627A5" w:rsidRDefault="006A577C" w:rsidP="00F8053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 xml:space="preserve">combination with </w:t>
            </w:r>
            <w:proofErr w:type="spellStart"/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>Olaparib</w:t>
            </w:r>
            <w:proofErr w:type="spellEnd"/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no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no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>yes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>yes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>yes</w:t>
            </w:r>
          </w:p>
        </w:tc>
      </w:tr>
      <w:tr w:rsidR="006A577C" w:rsidRPr="005627A5" w:rsidTr="00F75CBE">
        <w:trPr>
          <w:trHeight w:val="37"/>
        </w:trPr>
        <w:tc>
          <w:tcPr>
            <w:tcW w:w="96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>Monotherapy response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 xml:space="preserve">PD3D (1st </w:t>
            </w: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exp</w:t>
            </w:r>
            <w:proofErr w:type="spellEnd"/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low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low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low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low</w:t>
            </w:r>
          </w:p>
        </w:tc>
      </w:tr>
      <w:tr w:rsidR="006A577C" w:rsidRPr="005627A5" w:rsidTr="00F75CBE">
        <w:trPr>
          <w:trHeight w:val="47"/>
        </w:trPr>
        <w:tc>
          <w:tcPr>
            <w:tcW w:w="96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 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 xml:space="preserve">PD3D (2nd </w:t>
            </w:r>
            <w:proofErr w:type="spellStart"/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exp</w:t>
            </w:r>
            <w:proofErr w:type="spellEnd"/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)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low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low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low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5C08FE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n.</w:t>
            </w:r>
            <w:r w:rsidR="005C08FE"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t</w:t>
            </w:r>
            <w:r w:rsidRPr="005627A5"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  <w:t>.</w:t>
            </w:r>
          </w:p>
        </w:tc>
      </w:tr>
      <w:tr w:rsidR="006A577C" w:rsidRPr="005627A5" w:rsidTr="00F75CBE">
        <w:trPr>
          <w:trHeight w:val="47"/>
        </w:trPr>
        <w:tc>
          <w:tcPr>
            <w:tcW w:w="181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>Improvement in</w:t>
            </w:r>
          </w:p>
          <w:p w:rsidR="006A577C" w:rsidRPr="005627A5" w:rsidRDefault="006A577C" w:rsidP="00F8053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 xml:space="preserve">combination with </w:t>
            </w:r>
            <w:proofErr w:type="spellStart"/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>Olaparib</w:t>
            </w:r>
            <w:proofErr w:type="spellEnd"/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>yes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>yes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</w:pPr>
            <w:r w:rsidRPr="005627A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2"/>
                <w:lang w:val="en-US"/>
              </w:rPr>
              <w:t>yes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77C" w:rsidRPr="005627A5" w:rsidRDefault="006A577C" w:rsidP="00F8053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2"/>
                <w:lang w:val="en-US"/>
              </w:rPr>
            </w:pPr>
          </w:p>
        </w:tc>
      </w:tr>
    </w:tbl>
    <w:p w:rsidR="0057398D" w:rsidRDefault="0061709B" w:rsidP="0057398D">
      <w:pPr>
        <w:tabs>
          <w:tab w:val="left" w:pos="5358"/>
        </w:tabs>
        <w:jc w:val="both"/>
        <w:rPr>
          <w:rFonts w:cstheme="minorHAnsi"/>
          <w:sz w:val="18"/>
          <w:lang w:val="en-US"/>
        </w:rPr>
      </w:pPr>
      <w:r w:rsidRPr="005627A5">
        <w:rPr>
          <w:rFonts w:cstheme="minorHAnsi"/>
          <w:b/>
          <w:sz w:val="18"/>
          <w:lang w:val="en-US"/>
        </w:rPr>
        <w:t>Pat</w:t>
      </w:r>
      <w:r w:rsidRPr="005627A5">
        <w:rPr>
          <w:rFonts w:cstheme="minorHAnsi"/>
          <w:sz w:val="18"/>
          <w:lang w:val="en-US"/>
        </w:rPr>
        <w:t xml:space="preserve"> – pmCRC patient metastasis;</w:t>
      </w:r>
      <w:r w:rsidRPr="005627A5">
        <w:rPr>
          <w:rFonts w:cstheme="minorHAnsi"/>
          <w:b/>
          <w:sz w:val="18"/>
          <w:lang w:val="en-US"/>
        </w:rPr>
        <w:t xml:space="preserve"> </w:t>
      </w:r>
      <w:r w:rsidR="00F75CBE" w:rsidRPr="005627A5">
        <w:rPr>
          <w:rFonts w:cstheme="minorHAnsi"/>
          <w:b/>
          <w:sz w:val="18"/>
          <w:lang w:val="en-US"/>
        </w:rPr>
        <w:t>TPM</w:t>
      </w:r>
      <w:r w:rsidR="00F75CBE" w:rsidRPr="005627A5">
        <w:rPr>
          <w:rFonts w:cstheme="minorHAnsi"/>
          <w:sz w:val="18"/>
          <w:lang w:val="en-US"/>
        </w:rPr>
        <w:t xml:space="preserve"> – transcripts per million; </w:t>
      </w:r>
      <w:r w:rsidR="00677C78" w:rsidRPr="005627A5">
        <w:rPr>
          <w:rFonts w:cstheme="minorHAnsi"/>
          <w:b/>
          <w:sz w:val="18"/>
          <w:lang w:val="en-US"/>
        </w:rPr>
        <w:t>ROC</w:t>
      </w:r>
      <w:r w:rsidR="00677C78" w:rsidRPr="005627A5">
        <w:rPr>
          <w:rFonts w:cstheme="minorHAnsi"/>
          <w:sz w:val="18"/>
          <w:lang w:val="en-US"/>
        </w:rPr>
        <w:t xml:space="preserve"> – receiver operator curve based; </w:t>
      </w:r>
      <w:proofErr w:type="spellStart"/>
      <w:r w:rsidR="0057398D" w:rsidRPr="0057398D">
        <w:rPr>
          <w:rFonts w:cstheme="minorHAnsi"/>
          <w:b/>
          <w:sz w:val="18"/>
          <w:lang w:val="en-US"/>
        </w:rPr>
        <w:t>exp</w:t>
      </w:r>
      <w:proofErr w:type="spellEnd"/>
      <w:r w:rsidR="0057398D">
        <w:rPr>
          <w:rFonts w:cstheme="minorHAnsi"/>
          <w:sz w:val="18"/>
          <w:lang w:val="en-US"/>
        </w:rPr>
        <w:t xml:space="preserve"> – experiment;</w:t>
      </w:r>
    </w:p>
    <w:p w:rsidR="00F8053A" w:rsidRPr="005627A5" w:rsidRDefault="00F75CBE" w:rsidP="00F00731">
      <w:pPr>
        <w:tabs>
          <w:tab w:val="left" w:pos="5358"/>
        </w:tabs>
        <w:spacing w:line="360" w:lineRule="auto"/>
        <w:jc w:val="both"/>
        <w:rPr>
          <w:rFonts w:cstheme="minorHAnsi"/>
          <w:sz w:val="18"/>
          <w:lang w:val="en-US"/>
        </w:rPr>
      </w:pPr>
      <w:r w:rsidRPr="005627A5">
        <w:rPr>
          <w:rFonts w:cstheme="minorHAnsi"/>
          <w:b/>
          <w:sz w:val="18"/>
          <w:lang w:val="en-US"/>
        </w:rPr>
        <w:t>n.</w:t>
      </w:r>
      <w:r w:rsidR="00551053" w:rsidRPr="005627A5">
        <w:rPr>
          <w:rFonts w:cstheme="minorHAnsi"/>
          <w:b/>
          <w:sz w:val="18"/>
          <w:lang w:val="en-US"/>
        </w:rPr>
        <w:t>t</w:t>
      </w:r>
      <w:r w:rsidRPr="005627A5">
        <w:rPr>
          <w:rFonts w:cstheme="minorHAnsi"/>
          <w:b/>
          <w:sz w:val="18"/>
          <w:lang w:val="en-US"/>
        </w:rPr>
        <w:t>.</w:t>
      </w:r>
      <w:r w:rsidRPr="005627A5">
        <w:rPr>
          <w:rFonts w:cstheme="minorHAnsi"/>
          <w:sz w:val="18"/>
          <w:lang w:val="en-US"/>
        </w:rPr>
        <w:t xml:space="preserve"> – not </w:t>
      </w:r>
      <w:r w:rsidR="002E3302" w:rsidRPr="005627A5">
        <w:rPr>
          <w:rFonts w:cstheme="minorHAnsi"/>
          <w:sz w:val="18"/>
          <w:lang w:val="en-US"/>
        </w:rPr>
        <w:t>tested</w:t>
      </w:r>
    </w:p>
    <w:sectPr w:rsidR="00F8053A" w:rsidRPr="005627A5" w:rsidSect="00BA69C8">
      <w:footerReference w:type="even" r:id="rId8"/>
      <w:footerReference w:type="default" r:id="rId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446" w:rsidRDefault="00192446">
      <w:r>
        <w:separator/>
      </w:r>
    </w:p>
  </w:endnote>
  <w:endnote w:type="continuationSeparator" w:id="0">
    <w:p w:rsidR="00192446" w:rsidRDefault="00192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02E" w:rsidRDefault="008D402E" w:rsidP="00BA69C8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8D402E" w:rsidRDefault="008D402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ustomXmlInsRangeStart w:id="2" w:author="Stein, Ulrike" w:date="2020-08-04T12:47:00Z"/>
  <w:sdt>
    <w:sdtPr>
      <w:id w:val="2116172376"/>
      <w:docPartObj>
        <w:docPartGallery w:val="Page Numbers (Bottom of Page)"/>
        <w:docPartUnique/>
      </w:docPartObj>
    </w:sdtPr>
    <w:sdtContent>
      <w:customXmlInsRangeEnd w:id="2"/>
      <w:p w:rsidR="008D402E" w:rsidRDefault="008D402E">
        <w:pPr>
          <w:pStyle w:val="Fuzeile"/>
          <w:jc w:val="center"/>
          <w:rPr>
            <w:ins w:id="3" w:author="Stein, Ulrike" w:date="2020-08-04T12:47:00Z"/>
          </w:rPr>
        </w:pPr>
        <w:ins w:id="4" w:author="Stein, Ulrike" w:date="2020-08-04T12:47:00Z">
          <w:r>
            <w:fldChar w:fldCharType="begin"/>
          </w:r>
          <w:r>
            <w:instrText>PAGE   \* MERGEFORMAT</w:instrText>
          </w:r>
          <w:r>
            <w:fldChar w:fldCharType="separate"/>
          </w:r>
        </w:ins>
        <w:r w:rsidR="00003BC0">
          <w:rPr>
            <w:noProof/>
          </w:rPr>
          <w:t>8</w:t>
        </w:r>
        <w:ins w:id="5" w:author="Stein, Ulrike" w:date="2020-08-04T12:47:00Z">
          <w:r>
            <w:fldChar w:fldCharType="end"/>
          </w:r>
        </w:ins>
      </w:p>
      <w:customXmlInsRangeStart w:id="6" w:author="Stein, Ulrike" w:date="2020-08-04T12:47:00Z"/>
    </w:sdtContent>
  </w:sdt>
  <w:customXmlInsRangeEnd w:id="6"/>
  <w:p w:rsidR="008D402E" w:rsidRDefault="008D402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446" w:rsidRDefault="00192446">
      <w:r>
        <w:separator/>
      </w:r>
    </w:p>
  </w:footnote>
  <w:footnote w:type="continuationSeparator" w:id="0">
    <w:p w:rsidR="00192446" w:rsidRDefault="001924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71D9E"/>
    <w:multiLevelType w:val="multilevel"/>
    <w:tmpl w:val="F1340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91090A"/>
    <w:multiLevelType w:val="multilevel"/>
    <w:tmpl w:val="54F0F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upp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DB066A"/>
    <w:multiLevelType w:val="multilevel"/>
    <w:tmpl w:val="92881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B82EB7"/>
    <w:multiLevelType w:val="multilevel"/>
    <w:tmpl w:val="B7DCF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0AB"/>
    <w:rsid w:val="00003B81"/>
    <w:rsid w:val="00003BC0"/>
    <w:rsid w:val="00082CA5"/>
    <w:rsid w:val="00101DA2"/>
    <w:rsid w:val="001242FF"/>
    <w:rsid w:val="001633B9"/>
    <w:rsid w:val="0016524E"/>
    <w:rsid w:val="00192446"/>
    <w:rsid w:val="001A412B"/>
    <w:rsid w:val="001E6256"/>
    <w:rsid w:val="001E66F7"/>
    <w:rsid w:val="00236A16"/>
    <w:rsid w:val="00271026"/>
    <w:rsid w:val="00294D32"/>
    <w:rsid w:val="002A3586"/>
    <w:rsid w:val="002D6E1A"/>
    <w:rsid w:val="002E3302"/>
    <w:rsid w:val="002F36AD"/>
    <w:rsid w:val="00307165"/>
    <w:rsid w:val="003140BB"/>
    <w:rsid w:val="003447DC"/>
    <w:rsid w:val="003844FC"/>
    <w:rsid w:val="00397ABE"/>
    <w:rsid w:val="003D77DB"/>
    <w:rsid w:val="004941D8"/>
    <w:rsid w:val="004B6257"/>
    <w:rsid w:val="004F00E4"/>
    <w:rsid w:val="00514FC2"/>
    <w:rsid w:val="00515C39"/>
    <w:rsid w:val="00516086"/>
    <w:rsid w:val="005218F6"/>
    <w:rsid w:val="00551053"/>
    <w:rsid w:val="005627A5"/>
    <w:rsid w:val="00572069"/>
    <w:rsid w:val="0057398D"/>
    <w:rsid w:val="0057776D"/>
    <w:rsid w:val="00584784"/>
    <w:rsid w:val="005875FF"/>
    <w:rsid w:val="005A37FB"/>
    <w:rsid w:val="005C08FE"/>
    <w:rsid w:val="005D13B8"/>
    <w:rsid w:val="005D3249"/>
    <w:rsid w:val="005E3561"/>
    <w:rsid w:val="005E6943"/>
    <w:rsid w:val="0061709B"/>
    <w:rsid w:val="00634C2A"/>
    <w:rsid w:val="0066490D"/>
    <w:rsid w:val="00677C78"/>
    <w:rsid w:val="006853C2"/>
    <w:rsid w:val="006A577C"/>
    <w:rsid w:val="006B2FB9"/>
    <w:rsid w:val="006B628F"/>
    <w:rsid w:val="006E09A6"/>
    <w:rsid w:val="006E0E00"/>
    <w:rsid w:val="006E6DA2"/>
    <w:rsid w:val="006F33FC"/>
    <w:rsid w:val="00705D77"/>
    <w:rsid w:val="007C0CC1"/>
    <w:rsid w:val="007C18B3"/>
    <w:rsid w:val="007E6D98"/>
    <w:rsid w:val="007F69C7"/>
    <w:rsid w:val="00805A76"/>
    <w:rsid w:val="008C0B65"/>
    <w:rsid w:val="008C5039"/>
    <w:rsid w:val="008D402E"/>
    <w:rsid w:val="008D596F"/>
    <w:rsid w:val="0091760A"/>
    <w:rsid w:val="009D6F4A"/>
    <w:rsid w:val="009E18C4"/>
    <w:rsid w:val="009E3FE6"/>
    <w:rsid w:val="00A0130E"/>
    <w:rsid w:val="00A225FD"/>
    <w:rsid w:val="00A24A52"/>
    <w:rsid w:val="00A307E2"/>
    <w:rsid w:val="00A433BF"/>
    <w:rsid w:val="00AA063B"/>
    <w:rsid w:val="00AA2B59"/>
    <w:rsid w:val="00AD6D7C"/>
    <w:rsid w:val="00AE156F"/>
    <w:rsid w:val="00B440EE"/>
    <w:rsid w:val="00B455A0"/>
    <w:rsid w:val="00BA69C8"/>
    <w:rsid w:val="00BB1E82"/>
    <w:rsid w:val="00BC19D4"/>
    <w:rsid w:val="00C346A3"/>
    <w:rsid w:val="00C90404"/>
    <w:rsid w:val="00C94525"/>
    <w:rsid w:val="00D35E9A"/>
    <w:rsid w:val="00D40199"/>
    <w:rsid w:val="00D60666"/>
    <w:rsid w:val="00D84D3D"/>
    <w:rsid w:val="00D913DB"/>
    <w:rsid w:val="00D92CB3"/>
    <w:rsid w:val="00D9625B"/>
    <w:rsid w:val="00DA4987"/>
    <w:rsid w:val="00DC2676"/>
    <w:rsid w:val="00DD7BE4"/>
    <w:rsid w:val="00DF2FE7"/>
    <w:rsid w:val="00DF3B2E"/>
    <w:rsid w:val="00DF4B97"/>
    <w:rsid w:val="00E062B5"/>
    <w:rsid w:val="00E14661"/>
    <w:rsid w:val="00E2666E"/>
    <w:rsid w:val="00E75014"/>
    <w:rsid w:val="00E9146F"/>
    <w:rsid w:val="00EB30AB"/>
    <w:rsid w:val="00EC561C"/>
    <w:rsid w:val="00F00731"/>
    <w:rsid w:val="00F52B21"/>
    <w:rsid w:val="00F75CBE"/>
    <w:rsid w:val="00F773AA"/>
    <w:rsid w:val="00F8053A"/>
    <w:rsid w:val="00FC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F33FC"/>
    <w:pPr>
      <w:spacing w:after="0" w:line="240" w:lineRule="auto"/>
    </w:pPr>
    <w:rPr>
      <w:rFonts w:eastAsiaTheme="minorEastAsia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F33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F33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F33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F33F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6F33F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F33FC"/>
    <w:rPr>
      <w:rFonts w:eastAsiaTheme="minorEastAsia"/>
      <w:sz w:val="24"/>
      <w:szCs w:val="24"/>
      <w:lang w:eastAsia="de-DE"/>
    </w:rPr>
  </w:style>
  <w:style w:type="character" w:styleId="Seitenzahl">
    <w:name w:val="page number"/>
    <w:basedOn w:val="Absatz-Standardschriftart"/>
    <w:uiPriority w:val="99"/>
    <w:semiHidden/>
    <w:unhideWhenUsed/>
    <w:rsid w:val="006F33F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33FC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33FC"/>
    <w:rPr>
      <w:rFonts w:ascii="Lucida Grande" w:eastAsiaTheme="minorEastAsia" w:hAnsi="Lucida Grande" w:cs="Lucida Grande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F33F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F33F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F33FC"/>
    <w:rPr>
      <w:rFonts w:eastAsiaTheme="minorEastAsia"/>
      <w:sz w:val="20"/>
      <w:szCs w:val="20"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F33FC"/>
    <w:rPr>
      <w:rFonts w:eastAsiaTheme="minorEastAsia"/>
      <w:b/>
      <w:bCs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F33FC"/>
    <w:rPr>
      <w:b/>
      <w:bCs/>
    </w:rPr>
  </w:style>
  <w:style w:type="paragraph" w:styleId="Listenabsatz">
    <w:name w:val="List Paragraph"/>
    <w:basedOn w:val="Standard"/>
    <w:uiPriority w:val="34"/>
    <w:qFormat/>
    <w:rsid w:val="006F33FC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6F33FC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6F33FC"/>
    <w:rPr>
      <w:rFonts w:ascii="Times New Roman" w:eastAsiaTheme="minorHAnsi" w:hAnsi="Times New Roman" w:cs="Times New Roman"/>
    </w:rPr>
  </w:style>
  <w:style w:type="paragraph" w:styleId="Kopfzeile">
    <w:name w:val="header"/>
    <w:basedOn w:val="Standard"/>
    <w:link w:val="KopfzeileZchn"/>
    <w:uiPriority w:val="99"/>
    <w:unhideWhenUsed/>
    <w:rsid w:val="006F33F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F33FC"/>
    <w:rPr>
      <w:rFonts w:eastAsiaTheme="minorEastAsia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F33FC"/>
    <w:pPr>
      <w:spacing w:after="0" w:line="240" w:lineRule="auto"/>
    </w:pPr>
    <w:rPr>
      <w:rFonts w:eastAsiaTheme="minorEastAsia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F33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F33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F33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F33F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6F33F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F33FC"/>
    <w:rPr>
      <w:rFonts w:eastAsiaTheme="minorEastAsia"/>
      <w:sz w:val="24"/>
      <w:szCs w:val="24"/>
      <w:lang w:eastAsia="de-DE"/>
    </w:rPr>
  </w:style>
  <w:style w:type="character" w:styleId="Seitenzahl">
    <w:name w:val="page number"/>
    <w:basedOn w:val="Absatz-Standardschriftart"/>
    <w:uiPriority w:val="99"/>
    <w:semiHidden/>
    <w:unhideWhenUsed/>
    <w:rsid w:val="006F33F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33FC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33FC"/>
    <w:rPr>
      <w:rFonts w:ascii="Lucida Grande" w:eastAsiaTheme="minorEastAsia" w:hAnsi="Lucida Grande" w:cs="Lucida Grande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F33F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F33F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F33FC"/>
    <w:rPr>
      <w:rFonts w:eastAsiaTheme="minorEastAsia"/>
      <w:sz w:val="20"/>
      <w:szCs w:val="20"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F33FC"/>
    <w:rPr>
      <w:rFonts w:eastAsiaTheme="minorEastAsia"/>
      <w:b/>
      <w:bCs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F33FC"/>
    <w:rPr>
      <w:b/>
      <w:bCs/>
    </w:rPr>
  </w:style>
  <w:style w:type="paragraph" w:styleId="Listenabsatz">
    <w:name w:val="List Paragraph"/>
    <w:basedOn w:val="Standard"/>
    <w:uiPriority w:val="34"/>
    <w:qFormat/>
    <w:rsid w:val="006F33FC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6F33FC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6F33FC"/>
    <w:rPr>
      <w:rFonts w:ascii="Times New Roman" w:eastAsiaTheme="minorHAnsi" w:hAnsi="Times New Roman" w:cs="Times New Roman"/>
    </w:rPr>
  </w:style>
  <w:style w:type="paragraph" w:styleId="Kopfzeile">
    <w:name w:val="header"/>
    <w:basedOn w:val="Standard"/>
    <w:link w:val="KopfzeileZchn"/>
    <w:uiPriority w:val="99"/>
    <w:unhideWhenUsed/>
    <w:rsid w:val="006F33F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F33FC"/>
    <w:rPr>
      <w:rFonts w:eastAsiaTheme="minorEastAsia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4425</Words>
  <Characters>27882</Characters>
  <Application>Microsoft Office Word</Application>
  <DocSecurity>0</DocSecurity>
  <Lines>232</Lines>
  <Paragraphs>64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Mathias</dc:creator>
  <cp:lastModifiedBy>Mathias</cp:lastModifiedBy>
  <cp:revision>3</cp:revision>
  <cp:lastPrinted>2021-02-08T08:23:00Z</cp:lastPrinted>
  <dcterms:created xsi:type="dcterms:W3CDTF">2021-09-29T07:41:00Z</dcterms:created>
  <dcterms:modified xsi:type="dcterms:W3CDTF">2021-09-29T07:48:00Z</dcterms:modified>
</cp:coreProperties>
</file>