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51696" w14:textId="1073A033" w:rsidR="00BD6FC1" w:rsidRPr="00A86452" w:rsidRDefault="008E1C77">
      <w:pPr>
        <w:rPr>
          <w:rFonts w:ascii="Times New Roman" w:hAnsi="Times New Roman" w:cs="Times New Roman"/>
          <w:sz w:val="20"/>
          <w:szCs w:val="20"/>
        </w:rPr>
      </w:pPr>
      <w:r w:rsidRPr="00347F80">
        <w:rPr>
          <w:rFonts w:ascii="Times New Roman" w:hAnsi="Times New Roman" w:cs="Times New Roman"/>
          <w:sz w:val="20"/>
          <w:szCs w:val="20"/>
        </w:rPr>
        <w:t>Untersucher</w:t>
      </w:r>
      <w:r w:rsidR="009B1376">
        <w:rPr>
          <w:rFonts w:ascii="Times New Roman" w:hAnsi="Times New Roman" w:cs="Times New Roman"/>
          <w:sz w:val="20"/>
          <w:szCs w:val="20"/>
        </w:rPr>
        <w:t>*</w:t>
      </w:r>
      <w:proofErr w:type="gramStart"/>
      <w:r w:rsidR="009B1376">
        <w:rPr>
          <w:rFonts w:ascii="Times New Roman" w:hAnsi="Times New Roman" w:cs="Times New Roman"/>
          <w:sz w:val="20"/>
          <w:szCs w:val="20"/>
        </w:rPr>
        <w:t>i</w:t>
      </w:r>
      <w:r w:rsidRPr="00347F80">
        <w:rPr>
          <w:rFonts w:ascii="Times New Roman" w:hAnsi="Times New Roman" w:cs="Times New Roman"/>
          <w:sz w:val="20"/>
          <w:szCs w:val="20"/>
        </w:rPr>
        <w:t>n</w:t>
      </w:r>
      <w:r w:rsidR="00D356AA" w:rsidRPr="00347F80">
        <w:rPr>
          <w:rFonts w:ascii="Times New Roman" w:hAnsi="Times New Roman" w:cs="Times New Roman"/>
          <w:sz w:val="20"/>
          <w:szCs w:val="20"/>
        </w:rPr>
        <w:t xml:space="preserve"> </w:t>
      </w:r>
      <w:r w:rsidR="004B0E38" w:rsidRPr="00347F80">
        <w:rPr>
          <w:rFonts w:ascii="Times New Roman" w:hAnsi="Times New Roman" w:cs="Times New Roman"/>
          <w:sz w:val="20"/>
          <w:szCs w:val="20"/>
        </w:rPr>
        <w:t>:</w:t>
      </w:r>
      <w:proofErr w:type="gramEnd"/>
      <w:r w:rsidR="004B0E38" w:rsidRPr="00347F80">
        <w:rPr>
          <w:rFonts w:ascii="Times New Roman" w:hAnsi="Times New Roman" w:cs="Times New Roman"/>
          <w:sz w:val="20"/>
          <w:szCs w:val="20"/>
        </w:rPr>
        <w:t xml:space="preserve"> __________________</w:t>
      </w:r>
      <w:r w:rsidR="000C09E1" w:rsidRPr="00347F80">
        <w:rPr>
          <w:rFonts w:ascii="Times New Roman" w:hAnsi="Times New Roman" w:cs="Times New Roman"/>
          <w:sz w:val="20"/>
          <w:szCs w:val="20"/>
        </w:rPr>
        <w:t>Datum</w:t>
      </w:r>
      <w:r w:rsidR="004B0E38" w:rsidRPr="00347F80">
        <w:rPr>
          <w:rFonts w:ascii="Times New Roman" w:hAnsi="Times New Roman" w:cs="Times New Roman"/>
          <w:sz w:val="20"/>
          <w:szCs w:val="20"/>
        </w:rPr>
        <w:t>: ______</w:t>
      </w:r>
      <w:r w:rsidR="004B0E38" w:rsidRPr="00A86452">
        <w:rPr>
          <w:rFonts w:ascii="Times New Roman" w:hAnsi="Times New Roman" w:cs="Times New Roman"/>
          <w:sz w:val="20"/>
          <w:szCs w:val="20"/>
        </w:rPr>
        <w:t>_____________</w:t>
      </w:r>
      <w:r w:rsidR="00AF368F" w:rsidRPr="00A86452">
        <w:rPr>
          <w:rFonts w:ascii="Times New Roman" w:hAnsi="Times New Roman" w:cs="Times New Roman"/>
          <w:sz w:val="20"/>
          <w:szCs w:val="20"/>
        </w:rPr>
        <w:t>Patient</w:t>
      </w:r>
      <w:r w:rsidR="009B1376">
        <w:rPr>
          <w:rFonts w:ascii="Times New Roman" w:hAnsi="Times New Roman" w:cs="Times New Roman"/>
          <w:sz w:val="20"/>
          <w:szCs w:val="20"/>
        </w:rPr>
        <w:t>*i</w:t>
      </w:r>
      <w:r w:rsidRPr="00A86452">
        <w:rPr>
          <w:rFonts w:ascii="Times New Roman" w:hAnsi="Times New Roman" w:cs="Times New Roman"/>
          <w:sz w:val="20"/>
          <w:szCs w:val="20"/>
        </w:rPr>
        <w:t>n/Person</w:t>
      </w:r>
      <w:r w:rsidR="004B0E38" w:rsidRPr="00A86452">
        <w:rPr>
          <w:rFonts w:ascii="Times New Roman" w:hAnsi="Times New Roman" w:cs="Times New Roman"/>
          <w:sz w:val="20"/>
          <w:szCs w:val="20"/>
        </w:rPr>
        <w:t>: __________________</w:t>
      </w:r>
    </w:p>
    <w:p w14:paraId="24808429" w14:textId="1D1E3623" w:rsidR="00AE5B04" w:rsidRPr="00A86452" w:rsidRDefault="008E1C77" w:rsidP="00AE5B04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8"/>
          <w:szCs w:val="28"/>
        </w:rPr>
      </w:pPr>
      <w:r w:rsidRPr="00A86452">
        <w:rPr>
          <w:rFonts w:ascii="Arial" w:hAnsi="Arial" w:cs="Arial"/>
          <w:b/>
          <w:bCs/>
          <w:sz w:val="28"/>
          <w:szCs w:val="28"/>
        </w:rPr>
        <w:t xml:space="preserve">Skala für </w:t>
      </w:r>
      <w:r w:rsidR="005803E5" w:rsidRPr="00A86452">
        <w:rPr>
          <w:rFonts w:ascii="Arial" w:hAnsi="Arial" w:cs="Arial"/>
          <w:b/>
          <w:bCs/>
          <w:sz w:val="28"/>
          <w:szCs w:val="28"/>
        </w:rPr>
        <w:t xml:space="preserve">das </w:t>
      </w:r>
      <w:r w:rsidRPr="00A86452">
        <w:rPr>
          <w:rFonts w:ascii="Arial" w:hAnsi="Arial" w:cs="Arial"/>
          <w:b/>
          <w:bCs/>
          <w:sz w:val="28"/>
          <w:szCs w:val="28"/>
        </w:rPr>
        <w:t>Assessment und Rating von Ataxie (SARA)</w:t>
      </w:r>
    </w:p>
    <w:tbl>
      <w:tblPr>
        <w:tblStyle w:val="Tabellenraster"/>
        <w:tblW w:w="10916" w:type="dxa"/>
        <w:tblInd w:w="-856" w:type="dxa"/>
        <w:tblLook w:val="04A0" w:firstRow="1" w:lastRow="0" w:firstColumn="1" w:lastColumn="0" w:noHBand="0" w:noVBand="1"/>
      </w:tblPr>
      <w:tblGrid>
        <w:gridCol w:w="3397"/>
        <w:gridCol w:w="2132"/>
        <w:gridCol w:w="3545"/>
        <w:gridCol w:w="1842"/>
      </w:tblGrid>
      <w:tr w:rsidR="004B0E38" w:rsidRPr="00ED05B6" w14:paraId="1BF53F9E" w14:textId="77777777" w:rsidTr="002322C0">
        <w:trPr>
          <w:trHeight w:val="7866"/>
        </w:trPr>
        <w:tc>
          <w:tcPr>
            <w:tcW w:w="5529" w:type="dxa"/>
            <w:gridSpan w:val="2"/>
          </w:tcPr>
          <w:p w14:paraId="715AE28C" w14:textId="77777777" w:rsidR="006300AD" w:rsidRPr="00A86452" w:rsidRDefault="006300AD" w:rsidP="00AF368F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6B203E7" w14:textId="77777777" w:rsidR="00ED05B6" w:rsidRPr="00A86452" w:rsidRDefault="00AF368F" w:rsidP="00AF368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6452">
              <w:rPr>
                <w:rFonts w:ascii="Arial" w:hAnsi="Arial" w:cs="Arial"/>
                <w:b/>
                <w:sz w:val="24"/>
                <w:szCs w:val="24"/>
              </w:rPr>
              <w:t>1)</w:t>
            </w:r>
            <w:r w:rsidR="00347F80" w:rsidRPr="00A8645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86452">
              <w:rPr>
                <w:rFonts w:ascii="Arial" w:hAnsi="Arial" w:cs="Arial"/>
                <w:b/>
                <w:sz w:val="24"/>
                <w:szCs w:val="24"/>
              </w:rPr>
              <w:t>Gang</w:t>
            </w:r>
          </w:p>
          <w:p w14:paraId="364C9640" w14:textId="77777777" w:rsidR="00F4327F" w:rsidRPr="00A86452" w:rsidRDefault="00F4327F" w:rsidP="00AF368F">
            <w:pPr>
              <w:rPr>
                <w:b/>
                <w:sz w:val="10"/>
                <w:szCs w:val="10"/>
              </w:rPr>
            </w:pPr>
          </w:p>
          <w:p w14:paraId="23328D1C" w14:textId="77777777" w:rsidR="004E6DEA" w:rsidRPr="00347F80" w:rsidRDefault="004E6DEA" w:rsidP="004E6DEA">
            <w:pPr>
              <w:jc w:val="both"/>
              <w:rPr>
                <w:rFonts w:ascii="Times New Roman" w:hAnsi="Times New Roman" w:cs="Times New Roman"/>
              </w:rPr>
            </w:pPr>
            <w:r w:rsidRPr="00347F80">
              <w:rPr>
                <w:rFonts w:ascii="Times New Roman" w:hAnsi="Times New Roman" w:cs="Times New Roman"/>
              </w:rPr>
              <w:t xml:space="preserve">Die Person wird gebeten </w:t>
            </w:r>
          </w:p>
          <w:p w14:paraId="655C302E" w14:textId="05230F4F" w:rsidR="004E6DEA" w:rsidRPr="006E29DB" w:rsidRDefault="004E6DEA" w:rsidP="004E6DEA">
            <w:pPr>
              <w:jc w:val="both"/>
              <w:rPr>
                <w:rFonts w:ascii="Times New Roman" w:hAnsi="Times New Roman" w:cs="Times New Roman"/>
              </w:rPr>
            </w:pPr>
            <w:r w:rsidRPr="00347F80">
              <w:rPr>
                <w:rFonts w:ascii="Times New Roman" w:hAnsi="Times New Roman" w:cs="Times New Roman"/>
              </w:rPr>
              <w:t xml:space="preserve">(1) in einem sicheren Abstand </w:t>
            </w:r>
            <w:r>
              <w:rPr>
                <w:rFonts w:ascii="Times New Roman" w:hAnsi="Times New Roman" w:cs="Times New Roman"/>
              </w:rPr>
              <w:t>entlang</w:t>
            </w:r>
            <w:r w:rsidRPr="00347F80">
              <w:rPr>
                <w:rFonts w:ascii="Times New Roman" w:hAnsi="Times New Roman" w:cs="Times New Roman"/>
              </w:rPr>
              <w:t xml:space="preserve"> einer Wand zu gehen, dann eine halbe Drehung zu </w:t>
            </w:r>
            <w:r w:rsidRPr="006E29DB">
              <w:rPr>
                <w:rFonts w:ascii="Times New Roman" w:hAnsi="Times New Roman" w:cs="Times New Roman"/>
              </w:rPr>
              <w:t>machen, um in die andere Richtung zu gehen und</w:t>
            </w:r>
          </w:p>
          <w:p w14:paraId="1CB139B7" w14:textId="6FDE1D80" w:rsidR="004E6DEA" w:rsidRPr="00E51415" w:rsidRDefault="004E6DEA" w:rsidP="004E6DEA">
            <w:pPr>
              <w:jc w:val="both"/>
              <w:rPr>
                <w:rFonts w:ascii="Times New Roman" w:hAnsi="Times New Roman" w:cs="Times New Roman"/>
              </w:rPr>
            </w:pPr>
            <w:r w:rsidRPr="006E29DB">
              <w:rPr>
                <w:rFonts w:ascii="Times New Roman" w:hAnsi="Times New Roman" w:cs="Times New Roman"/>
              </w:rPr>
              <w:t>(2) ohne Unterstützung im Tandemgang (Fersen an Zehen) zu gehen.</w:t>
            </w:r>
          </w:p>
          <w:p w14:paraId="425909FB" w14:textId="77777777" w:rsidR="00AE5B04" w:rsidRPr="00A86452" w:rsidRDefault="00AE5B04" w:rsidP="00AE5B04">
            <w:pPr>
              <w:spacing w:line="360" w:lineRule="auto"/>
              <w:rPr>
                <w:rFonts w:ascii="Times New Roman" w:eastAsia="Yu Gothic Medium" w:hAnsi="Times New Roman" w:cs="Times New Roman"/>
                <w:b/>
                <w:sz w:val="10"/>
                <w:szCs w:val="10"/>
              </w:rPr>
            </w:pPr>
          </w:p>
          <w:p w14:paraId="6CE0B93F" w14:textId="5F208E2A" w:rsidR="008E1C77" w:rsidRPr="00A86452" w:rsidRDefault="008E1C77" w:rsidP="002322C0">
            <w:pPr>
              <w:pStyle w:val="Listenabsatz"/>
              <w:numPr>
                <w:ilvl w:val="0"/>
                <w:numId w:val="8"/>
              </w:numPr>
              <w:spacing w:after="120"/>
              <w:ind w:left="458" w:hanging="280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Normal, keine Schwierigkeiten beim Gehen, </w:t>
            </w:r>
            <w:r w:rsidR="00A22564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beim 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Umdrehen und </w:t>
            </w:r>
            <w:r w:rsidR="00A22564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beim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Tandemgang (ein </w:t>
            </w:r>
            <w:r w:rsidR="00A22564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Ausweichschritt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ist erlaubt)</w:t>
            </w:r>
          </w:p>
          <w:p w14:paraId="042FA8A4" w14:textId="75E8F59A" w:rsidR="008E1C77" w:rsidRPr="00A86452" w:rsidRDefault="008E1C77" w:rsidP="002322C0">
            <w:pPr>
              <w:pStyle w:val="Listenabsatz"/>
              <w:numPr>
                <w:ilvl w:val="0"/>
                <w:numId w:val="8"/>
              </w:numPr>
              <w:spacing w:after="120"/>
              <w:ind w:left="458" w:hanging="280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Leichte Schwierigkeiten, nur sichtbar </w:t>
            </w:r>
            <w:r w:rsidR="00A22564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bei</w:t>
            </w:r>
            <w:r w:rsidR="008D64CE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br/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10 aufeinanderfolgende</w:t>
            </w:r>
            <w:r w:rsidR="0050346F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n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Schritte</w:t>
            </w:r>
            <w:r w:rsidR="0050346F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n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im Tandemgang</w:t>
            </w:r>
          </w:p>
          <w:p w14:paraId="33654DB5" w14:textId="77777777" w:rsidR="008E1C77" w:rsidRPr="00A86452" w:rsidRDefault="008E1C77" w:rsidP="002322C0">
            <w:pPr>
              <w:pStyle w:val="Listenabsatz"/>
              <w:numPr>
                <w:ilvl w:val="0"/>
                <w:numId w:val="8"/>
              </w:numPr>
              <w:spacing w:after="120"/>
              <w:ind w:left="458" w:hanging="280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Eindeutig auffällig, Tandemgang &gt; 10 Schritte nicht möglich</w:t>
            </w:r>
          </w:p>
          <w:p w14:paraId="5062E016" w14:textId="6D381219" w:rsidR="008E1C77" w:rsidRPr="00A86452" w:rsidRDefault="008E1C77" w:rsidP="002322C0">
            <w:pPr>
              <w:pStyle w:val="Listenabsatz"/>
              <w:numPr>
                <w:ilvl w:val="0"/>
                <w:numId w:val="8"/>
              </w:numPr>
              <w:spacing w:after="120"/>
              <w:ind w:left="458" w:hanging="280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Beträchtliches Wanken, Schwierigkeiten bei der halben Drehung</w:t>
            </w:r>
            <w:r w:rsidR="00C53941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,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aber ohne Unterstützung möglich</w:t>
            </w:r>
          </w:p>
          <w:p w14:paraId="7C3B82D5" w14:textId="33C184B5" w:rsidR="007B068D" w:rsidRPr="00A86452" w:rsidRDefault="007B068D" w:rsidP="002322C0">
            <w:pPr>
              <w:pStyle w:val="Listenabsatz"/>
              <w:numPr>
                <w:ilvl w:val="0"/>
                <w:numId w:val="8"/>
              </w:numPr>
              <w:spacing w:after="120"/>
              <w:ind w:left="458" w:hanging="280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Deutliches Wanken, </w:t>
            </w:r>
            <w:r w:rsidR="00A22564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intermittierendes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Abstützen an der Wand </w:t>
            </w:r>
            <w:r w:rsidR="006F3FE6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erforderlich</w:t>
            </w:r>
          </w:p>
          <w:p w14:paraId="1217133A" w14:textId="22F25094" w:rsidR="007B068D" w:rsidRPr="00A86452" w:rsidRDefault="000B5737" w:rsidP="002322C0">
            <w:pPr>
              <w:pStyle w:val="Listenabsatz"/>
              <w:numPr>
                <w:ilvl w:val="0"/>
                <w:numId w:val="8"/>
              </w:numPr>
              <w:spacing w:after="120"/>
              <w:ind w:left="458" w:hanging="280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S</w:t>
            </w:r>
            <w:r w:rsidR="007B068D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tark ausgeprägtes Wanken, </w:t>
            </w:r>
            <w:r w:rsidR="006072E3" w:rsidRPr="006E29DB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konstante</w:t>
            </w:r>
            <w:r w:rsidR="007B068D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Verwendung eines Gehstock</w:t>
            </w:r>
            <w:r w:rsidR="00813C32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s</w:t>
            </w:r>
            <w:r w:rsidR="007B068D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oder minimale Unterstützung durch einen Arm </w:t>
            </w:r>
            <w:r w:rsidR="006F3FE6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erforderlich</w:t>
            </w:r>
          </w:p>
          <w:p w14:paraId="1A4956A3" w14:textId="05334C74" w:rsidR="00A9745D" w:rsidRPr="00A86452" w:rsidRDefault="007B068D" w:rsidP="00A9745D">
            <w:pPr>
              <w:pStyle w:val="Listenabsatz"/>
              <w:numPr>
                <w:ilvl w:val="0"/>
                <w:numId w:val="8"/>
              </w:numPr>
              <w:spacing w:after="120"/>
              <w:ind w:left="458" w:hanging="280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Gehen &gt;</w:t>
            </w:r>
            <w:r w:rsidR="00276238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10m nur mit viel Unterstützung (zwei spezielle Gehstöcke, Rollator/Rollmobil oder unterstützende Person)</w:t>
            </w:r>
          </w:p>
          <w:p w14:paraId="0A8D7865" w14:textId="77777777" w:rsidR="00A9745D" w:rsidRPr="00A86452" w:rsidRDefault="007B068D" w:rsidP="00A9745D">
            <w:pPr>
              <w:pStyle w:val="Listenabsatz"/>
              <w:numPr>
                <w:ilvl w:val="0"/>
                <w:numId w:val="8"/>
              </w:numPr>
              <w:spacing w:after="120"/>
              <w:ind w:left="458" w:hanging="280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Gehen &lt; 10m nur mit viel Unterstützung (zwei spezielle Gehstöcke, Rollator/Rollmobil oder unterstützende Person)</w:t>
            </w:r>
          </w:p>
          <w:p w14:paraId="7050719C" w14:textId="77777777" w:rsidR="00EF08C5" w:rsidRPr="00A86452" w:rsidRDefault="007B068D" w:rsidP="00EF08C5">
            <w:pPr>
              <w:pStyle w:val="Listenabsatz"/>
              <w:numPr>
                <w:ilvl w:val="0"/>
                <w:numId w:val="8"/>
              </w:numPr>
              <w:spacing w:after="120"/>
              <w:ind w:left="458" w:hanging="280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Gehen auch mit Unterstützung nicht möglich</w:t>
            </w:r>
          </w:p>
          <w:p w14:paraId="59237358" w14:textId="77777777" w:rsidR="00EF08C5" w:rsidRPr="00A86452" w:rsidRDefault="00EF08C5" w:rsidP="00EF08C5">
            <w:pPr>
              <w:pStyle w:val="Listenabsatz"/>
              <w:spacing w:after="120"/>
              <w:ind w:left="458"/>
              <w:contextualSpacing w:val="0"/>
              <w:rPr>
                <w:rFonts w:ascii="Times New Roman" w:eastAsia="Yu Gothic Medium" w:hAnsi="Times New Roman" w:cs="Times New Roman"/>
                <w:b/>
                <w:sz w:val="4"/>
                <w:szCs w:val="4"/>
              </w:rPr>
            </w:pPr>
          </w:p>
        </w:tc>
        <w:tc>
          <w:tcPr>
            <w:tcW w:w="5387" w:type="dxa"/>
            <w:gridSpan w:val="2"/>
          </w:tcPr>
          <w:p w14:paraId="400CD29B" w14:textId="77777777" w:rsidR="006300AD" w:rsidRPr="00A86452" w:rsidRDefault="006300AD" w:rsidP="00D356AA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6F863C4" w14:textId="77777777" w:rsidR="00D356AA" w:rsidRPr="00A86452" w:rsidRDefault="00F4327F" w:rsidP="00D356A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6452">
              <w:rPr>
                <w:rFonts w:ascii="Arial" w:hAnsi="Arial" w:cs="Arial"/>
                <w:b/>
                <w:sz w:val="24"/>
                <w:szCs w:val="24"/>
              </w:rPr>
              <w:t xml:space="preserve">2) </w:t>
            </w:r>
            <w:r w:rsidR="000B5737" w:rsidRPr="00A86452">
              <w:rPr>
                <w:rFonts w:ascii="Arial" w:hAnsi="Arial" w:cs="Arial"/>
                <w:b/>
                <w:sz w:val="24"/>
                <w:szCs w:val="24"/>
              </w:rPr>
              <w:t>Stand</w:t>
            </w:r>
          </w:p>
          <w:p w14:paraId="42183FC7" w14:textId="77777777" w:rsidR="00F4327F" w:rsidRPr="00A86452" w:rsidRDefault="00F4327F" w:rsidP="00D356AA">
            <w:pPr>
              <w:rPr>
                <w:sz w:val="10"/>
                <w:szCs w:val="10"/>
              </w:rPr>
            </w:pPr>
          </w:p>
          <w:p w14:paraId="37538C83" w14:textId="77777777" w:rsidR="000B5737" w:rsidRPr="00A86452" w:rsidRDefault="000B5737" w:rsidP="00C53941">
            <w:pPr>
              <w:jc w:val="both"/>
              <w:rPr>
                <w:rFonts w:ascii="Times New Roman" w:hAnsi="Times New Roman" w:cs="Times New Roman"/>
              </w:rPr>
            </w:pPr>
            <w:r w:rsidRPr="00A86452">
              <w:rPr>
                <w:rFonts w:ascii="Times New Roman" w:hAnsi="Times New Roman" w:cs="Times New Roman"/>
              </w:rPr>
              <w:t>Die Person trägt keine Schuhe und die Augen sind geöffnet. Die Person wird gebeten zu stehen:</w:t>
            </w:r>
          </w:p>
          <w:p w14:paraId="1B42418D" w14:textId="77777777" w:rsidR="000B5737" w:rsidRPr="00A86452" w:rsidRDefault="000B5737" w:rsidP="00C53941">
            <w:pPr>
              <w:jc w:val="both"/>
              <w:rPr>
                <w:rFonts w:ascii="Times New Roman" w:hAnsi="Times New Roman" w:cs="Times New Roman"/>
              </w:rPr>
            </w:pPr>
            <w:r w:rsidRPr="00A86452">
              <w:rPr>
                <w:rFonts w:ascii="Times New Roman" w:hAnsi="Times New Roman" w:cs="Times New Roman"/>
              </w:rPr>
              <w:t>(1) in einer natürlichen Position,</w:t>
            </w:r>
          </w:p>
          <w:p w14:paraId="57D98E65" w14:textId="77777777" w:rsidR="000B5737" w:rsidRPr="00A86452" w:rsidRDefault="000B5737" w:rsidP="00C53941">
            <w:pPr>
              <w:jc w:val="both"/>
              <w:rPr>
                <w:rFonts w:ascii="Times New Roman" w:hAnsi="Times New Roman" w:cs="Times New Roman"/>
              </w:rPr>
            </w:pPr>
            <w:r w:rsidRPr="00A86452">
              <w:rPr>
                <w:rFonts w:ascii="Times New Roman" w:hAnsi="Times New Roman" w:cs="Times New Roman"/>
              </w:rPr>
              <w:t xml:space="preserve">(2) mit geschlossenen, parallel zueinanderstehenden Füßen (Großzehen berühren einander) und </w:t>
            </w:r>
          </w:p>
          <w:p w14:paraId="5038A02B" w14:textId="77777777" w:rsidR="000B5737" w:rsidRPr="00A86452" w:rsidRDefault="000B5737" w:rsidP="00C53941">
            <w:pPr>
              <w:jc w:val="both"/>
              <w:rPr>
                <w:rFonts w:ascii="Times New Roman" w:hAnsi="Times New Roman" w:cs="Times New Roman"/>
              </w:rPr>
            </w:pPr>
            <w:r w:rsidRPr="00A86452">
              <w:rPr>
                <w:rFonts w:ascii="Times New Roman" w:hAnsi="Times New Roman" w:cs="Times New Roman"/>
              </w:rPr>
              <w:t>(3) im Tandemstand (beide Füße in einer Linie, kein Abstand zwischen Ferse und Zehen).</w:t>
            </w:r>
          </w:p>
          <w:p w14:paraId="2765658B" w14:textId="77777777" w:rsidR="000B5737" w:rsidRPr="00A86452" w:rsidRDefault="000B5737" w:rsidP="00C53941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77F549C1" w14:textId="75F4A0FD" w:rsidR="00995BE4" w:rsidRPr="00A86452" w:rsidRDefault="002E2B8E" w:rsidP="00C53941">
            <w:pPr>
              <w:jc w:val="both"/>
              <w:rPr>
                <w:rFonts w:ascii="Times New Roman" w:hAnsi="Times New Roman" w:cs="Times New Roman"/>
              </w:rPr>
            </w:pPr>
            <w:r w:rsidRPr="00A86452">
              <w:rPr>
                <w:rFonts w:ascii="Times New Roman" w:hAnsi="Times New Roman" w:cs="Times New Roman"/>
              </w:rPr>
              <w:t>Bei</w:t>
            </w:r>
            <w:r w:rsidR="000B5737" w:rsidRPr="00A86452">
              <w:rPr>
                <w:rFonts w:ascii="Times New Roman" w:hAnsi="Times New Roman" w:cs="Times New Roman"/>
              </w:rPr>
              <w:t xml:space="preserve"> jede</w:t>
            </w:r>
            <w:r w:rsidRPr="00A86452">
              <w:rPr>
                <w:rFonts w:ascii="Times New Roman" w:hAnsi="Times New Roman" w:cs="Times New Roman"/>
              </w:rPr>
              <w:t>r</w:t>
            </w:r>
            <w:r w:rsidR="000B5737" w:rsidRPr="00A86452">
              <w:rPr>
                <w:rFonts w:ascii="Times New Roman" w:hAnsi="Times New Roman" w:cs="Times New Roman"/>
              </w:rPr>
              <w:t xml:space="preserve"> </w:t>
            </w:r>
            <w:r w:rsidR="00EA37B7" w:rsidRPr="00A86452">
              <w:rPr>
                <w:rFonts w:ascii="Times New Roman" w:hAnsi="Times New Roman" w:cs="Times New Roman"/>
              </w:rPr>
              <w:t>Aufgabe</w:t>
            </w:r>
            <w:r w:rsidR="000B5737" w:rsidRPr="00A86452">
              <w:rPr>
                <w:rFonts w:ascii="Times New Roman" w:hAnsi="Times New Roman" w:cs="Times New Roman"/>
              </w:rPr>
              <w:t xml:space="preserve"> sind 3 Versuche erlaubt. Der beste Versuch wird gewertet.</w:t>
            </w:r>
          </w:p>
          <w:p w14:paraId="181B5D2A" w14:textId="77777777" w:rsidR="000B5737" w:rsidRPr="00A86452" w:rsidRDefault="000B5737" w:rsidP="000B5737">
            <w:pPr>
              <w:rPr>
                <w:sz w:val="10"/>
                <w:szCs w:val="10"/>
              </w:rPr>
            </w:pPr>
          </w:p>
          <w:p w14:paraId="6CD1C509" w14:textId="45630FB3" w:rsidR="000B5737" w:rsidRPr="00A86452" w:rsidRDefault="000B5737" w:rsidP="00DE4A4D">
            <w:pPr>
              <w:pStyle w:val="Listenabsatz"/>
              <w:numPr>
                <w:ilvl w:val="0"/>
                <w:numId w:val="11"/>
              </w:numPr>
              <w:spacing w:after="120"/>
              <w:ind w:left="459" w:hanging="281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Normal, Tandemstand &gt; 10 Sekunden </w:t>
            </w:r>
            <w:r w:rsidR="002E2B8E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(Sek.) 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möglich</w:t>
            </w:r>
          </w:p>
          <w:p w14:paraId="4680CDA0" w14:textId="7DE90918" w:rsidR="000B5737" w:rsidRPr="00A86452" w:rsidRDefault="000B5737" w:rsidP="003F60C5">
            <w:pPr>
              <w:pStyle w:val="Listenabsatz"/>
              <w:numPr>
                <w:ilvl w:val="0"/>
                <w:numId w:val="11"/>
              </w:numPr>
              <w:spacing w:after="120"/>
              <w:ind w:left="459" w:hanging="281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Stehen mit geschlossenen Füßen ohne Schwanken</w:t>
            </w:r>
            <w:r w:rsidR="002E2B8E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möglich,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</w:t>
            </w:r>
            <w:r w:rsidR="002E2B8E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aber nicht im Tandemstand 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für &gt; 10 Sek</w:t>
            </w:r>
            <w:r w:rsidR="002E2B8E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.</w:t>
            </w:r>
          </w:p>
          <w:p w14:paraId="565D4791" w14:textId="027920BC" w:rsidR="000B5737" w:rsidRPr="00A86452" w:rsidRDefault="000B5737" w:rsidP="00DE4A4D">
            <w:pPr>
              <w:pStyle w:val="Listenabsatz"/>
              <w:numPr>
                <w:ilvl w:val="0"/>
                <w:numId w:val="11"/>
              </w:numPr>
              <w:spacing w:after="120"/>
              <w:ind w:left="459" w:hanging="281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Stehen mit geschlossenen Füßen für &gt; 10 Sek</w:t>
            </w:r>
            <w:r w:rsidR="002E2B8E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.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möglich, aber nur mit Schwanken</w:t>
            </w:r>
          </w:p>
          <w:p w14:paraId="538F7AB7" w14:textId="0D184734" w:rsidR="000B5737" w:rsidRPr="00A86452" w:rsidRDefault="000B5737" w:rsidP="00DE4A4D">
            <w:pPr>
              <w:pStyle w:val="Listenabsatz"/>
              <w:numPr>
                <w:ilvl w:val="0"/>
                <w:numId w:val="11"/>
              </w:numPr>
              <w:spacing w:after="120"/>
              <w:ind w:left="459" w:hanging="281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Stehen in einer natürlichen Position ohne Unterstützung für &gt; 10 Sek</w:t>
            </w:r>
            <w:r w:rsidR="002E2B8E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.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möglich, aber nicht mit geschlossenen Füßen</w:t>
            </w:r>
          </w:p>
          <w:p w14:paraId="42638DAE" w14:textId="423C1761" w:rsidR="000B5737" w:rsidRPr="00A86452" w:rsidRDefault="000B5737" w:rsidP="00DE4A4D">
            <w:pPr>
              <w:pStyle w:val="Listenabsatz"/>
              <w:numPr>
                <w:ilvl w:val="0"/>
                <w:numId w:val="11"/>
              </w:numPr>
              <w:spacing w:after="120"/>
              <w:ind w:left="459" w:hanging="281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Stehen in einer natürlichen Position nur mit </w:t>
            </w:r>
            <w:r w:rsidR="002E2B8E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intermittierender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Unterstützung für &gt; 10 Sek</w:t>
            </w:r>
            <w:r w:rsidR="002E2B8E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.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möglich</w:t>
            </w:r>
          </w:p>
          <w:p w14:paraId="003F25D4" w14:textId="461D71E7" w:rsidR="000B5737" w:rsidRPr="00A86452" w:rsidRDefault="000B5737" w:rsidP="00DE4A4D">
            <w:pPr>
              <w:pStyle w:val="Listenabsatz"/>
              <w:numPr>
                <w:ilvl w:val="0"/>
                <w:numId w:val="11"/>
              </w:numPr>
              <w:spacing w:after="120"/>
              <w:ind w:left="459" w:hanging="281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Stehen in einer natürlichen Position nur mit </w:t>
            </w:r>
            <w:r w:rsidR="006072E3" w:rsidRPr="006E29DB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konstanter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Unterstützung durch einen Arm für</w:t>
            </w:r>
            <w:r w:rsidR="008D64CE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br/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&gt; 10 Sek</w:t>
            </w:r>
            <w:r w:rsidR="002E2B8E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.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möglich</w:t>
            </w:r>
          </w:p>
          <w:p w14:paraId="119AF2C9" w14:textId="1A4E9F96" w:rsidR="00995BE4" w:rsidRPr="00A86452" w:rsidRDefault="000B5737" w:rsidP="00DE4A4D">
            <w:pPr>
              <w:pStyle w:val="Listenabsatz"/>
              <w:numPr>
                <w:ilvl w:val="0"/>
                <w:numId w:val="11"/>
              </w:numPr>
              <w:spacing w:after="120"/>
              <w:ind w:left="459" w:hanging="281"/>
              <w:contextualSpacing w:val="0"/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Stehen auch mit </w:t>
            </w:r>
            <w:r w:rsidR="006072E3" w:rsidRPr="006E29DB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konstanter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Unterstützung durch einen Arm für &gt; 10 Sek</w:t>
            </w:r>
            <w:r w:rsidR="002E2B8E"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>.</w:t>
            </w:r>
            <w:r w:rsidRPr="00A86452">
              <w:rPr>
                <w:rFonts w:ascii="Times New Roman" w:eastAsia="Yu Gothic Medium" w:hAnsi="Times New Roman" w:cs="Times New Roman"/>
                <w:b/>
                <w:sz w:val="20"/>
                <w:szCs w:val="20"/>
              </w:rPr>
              <w:t xml:space="preserve"> nicht möglich</w:t>
            </w:r>
          </w:p>
          <w:p w14:paraId="0060C86A" w14:textId="77777777" w:rsidR="00452A5B" w:rsidRPr="00ED05B6" w:rsidRDefault="00452A5B" w:rsidP="00D356AA">
            <w:pPr>
              <w:rPr>
                <w:sz w:val="20"/>
                <w:szCs w:val="20"/>
              </w:rPr>
            </w:pPr>
          </w:p>
        </w:tc>
      </w:tr>
      <w:tr w:rsidR="004B0E38" w:rsidRPr="00ED05B6" w14:paraId="21E84547" w14:textId="77777777" w:rsidTr="007E745B">
        <w:trPr>
          <w:trHeight w:val="548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2A964369" w14:textId="77777777" w:rsidR="00937DE0" w:rsidRPr="00ED05B6" w:rsidRDefault="000B5737" w:rsidP="000F4B16">
            <w:pPr>
              <w:rPr>
                <w:sz w:val="20"/>
                <w:szCs w:val="20"/>
              </w:rPr>
            </w:pPr>
            <w:r w:rsidRPr="00AE5B04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2132" w:type="dxa"/>
            <w:shd w:val="clear" w:color="auto" w:fill="D9D9D9" w:themeFill="background1" w:themeFillShade="D9"/>
          </w:tcPr>
          <w:p w14:paraId="61A4D139" w14:textId="77777777" w:rsidR="004B0E38" w:rsidRPr="00ED05B6" w:rsidRDefault="004B0E38">
            <w:pPr>
              <w:rPr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D9D9D9" w:themeFill="background1" w:themeFillShade="D9"/>
          </w:tcPr>
          <w:p w14:paraId="0AFB5123" w14:textId="77777777" w:rsidR="000F4B16" w:rsidRPr="000F4B16" w:rsidRDefault="000F4B16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6646A34" w14:textId="77777777" w:rsidR="004B0E38" w:rsidRPr="00937DE0" w:rsidRDefault="000B5737">
            <w:pPr>
              <w:rPr>
                <w:b/>
                <w:sz w:val="20"/>
                <w:szCs w:val="20"/>
              </w:rPr>
            </w:pPr>
            <w:r w:rsidRPr="00AE5B04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54B3976" w14:textId="77777777" w:rsidR="004B0E38" w:rsidRPr="00ED05B6" w:rsidRDefault="004B0E38">
            <w:pPr>
              <w:rPr>
                <w:sz w:val="20"/>
                <w:szCs w:val="20"/>
              </w:rPr>
            </w:pPr>
          </w:p>
        </w:tc>
      </w:tr>
      <w:tr w:rsidR="004B0E38" w:rsidRPr="00A86452" w14:paraId="665BCFE2" w14:textId="77777777" w:rsidTr="002322C0">
        <w:tc>
          <w:tcPr>
            <w:tcW w:w="5529" w:type="dxa"/>
            <w:gridSpan w:val="2"/>
          </w:tcPr>
          <w:p w14:paraId="66B66D5D" w14:textId="77777777" w:rsidR="000F4B16" w:rsidRPr="000F4B16" w:rsidRDefault="000F4B16" w:rsidP="004B0E3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F8E67F1" w14:textId="2F4001F0" w:rsidR="00C8390F" w:rsidRPr="00A86452" w:rsidRDefault="00C8390F" w:rsidP="004B0E3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6452">
              <w:rPr>
                <w:rFonts w:ascii="Arial" w:hAnsi="Arial" w:cs="Arial"/>
                <w:b/>
                <w:sz w:val="24"/>
                <w:szCs w:val="24"/>
              </w:rPr>
              <w:t>3) Sitz</w:t>
            </w:r>
            <w:r w:rsidR="00CA195D" w:rsidRPr="00A86452">
              <w:rPr>
                <w:rFonts w:ascii="Arial" w:hAnsi="Arial" w:cs="Arial"/>
                <w:b/>
                <w:sz w:val="24"/>
                <w:szCs w:val="24"/>
              </w:rPr>
              <w:t>en</w:t>
            </w:r>
          </w:p>
          <w:p w14:paraId="15367C9E" w14:textId="77777777" w:rsidR="00C8390F" w:rsidRPr="00A86452" w:rsidRDefault="00C8390F" w:rsidP="00572713">
            <w:pPr>
              <w:rPr>
                <w:sz w:val="10"/>
                <w:szCs w:val="10"/>
              </w:rPr>
            </w:pPr>
          </w:p>
          <w:p w14:paraId="66577ACF" w14:textId="3AC83204" w:rsidR="00C8390F" w:rsidRPr="00A86452" w:rsidRDefault="000B5737" w:rsidP="00C53941">
            <w:pPr>
              <w:jc w:val="both"/>
              <w:rPr>
                <w:rFonts w:ascii="Times New Roman" w:hAnsi="Times New Roman" w:cs="Times New Roman"/>
              </w:rPr>
            </w:pPr>
            <w:r w:rsidRPr="00A86452">
              <w:rPr>
                <w:rFonts w:ascii="Times New Roman" w:hAnsi="Times New Roman" w:cs="Times New Roman"/>
              </w:rPr>
              <w:t>Die Person wird gebeten</w:t>
            </w:r>
            <w:r w:rsidR="00D805C5" w:rsidRPr="00A86452">
              <w:rPr>
                <w:rFonts w:ascii="Times New Roman" w:hAnsi="Times New Roman" w:cs="Times New Roman"/>
              </w:rPr>
              <w:t>,</w:t>
            </w:r>
            <w:r w:rsidRPr="00A86452">
              <w:rPr>
                <w:rFonts w:ascii="Times New Roman" w:hAnsi="Times New Roman" w:cs="Times New Roman"/>
              </w:rPr>
              <w:t xml:space="preserve"> auf einer Untersuchungsliege ohne Bodenkontakt der Füße zu </w:t>
            </w:r>
            <w:r w:rsidR="0013280D" w:rsidRPr="00A86452">
              <w:rPr>
                <w:rFonts w:ascii="Times New Roman" w:hAnsi="Times New Roman" w:cs="Times New Roman"/>
              </w:rPr>
              <w:t>s</w:t>
            </w:r>
            <w:r w:rsidRPr="00A86452">
              <w:rPr>
                <w:rFonts w:ascii="Times New Roman" w:hAnsi="Times New Roman" w:cs="Times New Roman"/>
              </w:rPr>
              <w:t>itzen. Die Augen sind geöffnet und die Arme sind nach vorne ausgestreckt.</w:t>
            </w:r>
          </w:p>
          <w:p w14:paraId="450F46FE" w14:textId="77777777" w:rsidR="00C8390F" w:rsidRPr="00A86452" w:rsidRDefault="00C8390F" w:rsidP="004B0E38">
            <w:pPr>
              <w:rPr>
                <w:sz w:val="10"/>
                <w:szCs w:val="10"/>
              </w:rPr>
            </w:pPr>
          </w:p>
          <w:p w14:paraId="76235869" w14:textId="163E316E" w:rsidR="00F710C9" w:rsidRPr="00A86452" w:rsidRDefault="00F710C9" w:rsidP="002322C0">
            <w:pPr>
              <w:pStyle w:val="Listenabsatz"/>
              <w:numPr>
                <w:ilvl w:val="0"/>
                <w:numId w:val="18"/>
              </w:numPr>
              <w:spacing w:after="120"/>
              <w:ind w:left="458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Normal, </w:t>
            </w:r>
            <w:r w:rsidR="0013280D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itzen ohne Schwierigkeiten </w:t>
            </w:r>
            <w:r w:rsidR="005F0B88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für &gt; 10 Sek</w:t>
            </w:r>
            <w:r w:rsidR="0013280D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5F0B88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möglich</w:t>
            </w:r>
          </w:p>
          <w:p w14:paraId="4503A1B1" w14:textId="178CA9E3" w:rsidR="00F710C9" w:rsidRPr="00A86452" w:rsidRDefault="00F710C9" w:rsidP="002322C0">
            <w:pPr>
              <w:pStyle w:val="Listenabsatz"/>
              <w:numPr>
                <w:ilvl w:val="0"/>
                <w:numId w:val="18"/>
              </w:numPr>
              <w:spacing w:after="120"/>
              <w:ind w:left="458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Leichte Schwierigkeiten, </w:t>
            </w:r>
            <w:r w:rsidR="0013280D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intermittierendes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Schwanken</w:t>
            </w:r>
          </w:p>
          <w:p w14:paraId="375ECC5B" w14:textId="21B9FA68" w:rsidR="00F710C9" w:rsidRPr="00A86452" w:rsidRDefault="006072E3" w:rsidP="002322C0">
            <w:pPr>
              <w:pStyle w:val="Listenabsatz"/>
              <w:numPr>
                <w:ilvl w:val="0"/>
                <w:numId w:val="18"/>
              </w:numPr>
              <w:spacing w:after="120"/>
              <w:ind w:left="458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9DB">
              <w:rPr>
                <w:rFonts w:ascii="Times New Roman" w:hAnsi="Times New Roman" w:cs="Times New Roman"/>
                <w:b/>
                <w:sz w:val="20"/>
                <w:szCs w:val="20"/>
              </w:rPr>
              <w:t>Konstantes</w:t>
            </w:r>
            <w:r w:rsidR="00F710C9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Schwanken, aber </w:t>
            </w:r>
            <w:r w:rsidR="0013280D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="00F710C9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itzen ohne Unterstützung &gt; 10 Sek</w:t>
            </w:r>
            <w:r w:rsidR="0013280D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F710C9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möglich</w:t>
            </w:r>
          </w:p>
          <w:p w14:paraId="4AD29CB8" w14:textId="79B0F559" w:rsidR="00A9745D" w:rsidRPr="00A86452" w:rsidRDefault="00F710C9" w:rsidP="00A9745D">
            <w:pPr>
              <w:pStyle w:val="Listenabsatz"/>
              <w:numPr>
                <w:ilvl w:val="0"/>
                <w:numId w:val="18"/>
              </w:numPr>
              <w:spacing w:after="120"/>
              <w:ind w:left="458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Sitzen</w:t>
            </w:r>
            <w:r w:rsidR="00CA195D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nur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mit </w:t>
            </w:r>
            <w:r w:rsidR="0013280D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intermittierender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Unterstützung für </w:t>
            </w:r>
            <w:r w:rsidR="008D64C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&gt; 10 Sek</w:t>
            </w:r>
            <w:r w:rsidR="0013280D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möglich</w:t>
            </w:r>
          </w:p>
          <w:p w14:paraId="0CD31AA2" w14:textId="526DB2DE" w:rsidR="00EF08C5" w:rsidRPr="00A86452" w:rsidRDefault="00F710C9" w:rsidP="00EF08C5">
            <w:pPr>
              <w:pStyle w:val="Listenabsatz"/>
              <w:numPr>
                <w:ilvl w:val="0"/>
                <w:numId w:val="18"/>
              </w:numPr>
              <w:spacing w:after="120"/>
              <w:ind w:left="458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Sitzen ohne </w:t>
            </w:r>
            <w:r w:rsidR="006072E3" w:rsidRPr="006E29DB">
              <w:rPr>
                <w:rFonts w:ascii="Times New Roman" w:hAnsi="Times New Roman" w:cs="Times New Roman"/>
                <w:b/>
                <w:sz w:val="20"/>
                <w:szCs w:val="20"/>
              </w:rPr>
              <w:t>konstante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Unterstützung für</w:t>
            </w:r>
            <w:r w:rsidR="006072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&gt; 10 Sek</w:t>
            </w:r>
            <w:r w:rsidR="0013280D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nicht möglich</w:t>
            </w:r>
          </w:p>
          <w:p w14:paraId="19B17FE3" w14:textId="77777777" w:rsidR="00EF08C5" w:rsidRPr="00A86452" w:rsidRDefault="00EF08C5" w:rsidP="00EF08C5">
            <w:pPr>
              <w:pStyle w:val="Listenabsatz"/>
              <w:spacing w:after="120"/>
              <w:ind w:left="458"/>
              <w:contextualSpacing w:val="0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</w:tc>
        <w:tc>
          <w:tcPr>
            <w:tcW w:w="5387" w:type="dxa"/>
            <w:gridSpan w:val="2"/>
          </w:tcPr>
          <w:p w14:paraId="4983E26F" w14:textId="77777777" w:rsidR="000F4B16" w:rsidRPr="00A86452" w:rsidRDefault="000F4B16" w:rsidP="004B0E3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392944A" w14:textId="7C00D0C0" w:rsidR="00ED05B6" w:rsidRPr="00A86452" w:rsidRDefault="00C8390F" w:rsidP="004B0E38">
            <w:pPr>
              <w:rPr>
                <w:b/>
                <w:sz w:val="24"/>
                <w:szCs w:val="20"/>
              </w:rPr>
            </w:pPr>
            <w:r w:rsidRPr="00A86452">
              <w:rPr>
                <w:rFonts w:ascii="Arial" w:hAnsi="Arial" w:cs="Arial"/>
                <w:b/>
                <w:sz w:val="24"/>
                <w:szCs w:val="24"/>
              </w:rPr>
              <w:t>4) Spr</w:t>
            </w:r>
            <w:r w:rsidR="0067379B" w:rsidRPr="00A86452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A86452">
              <w:rPr>
                <w:rFonts w:ascii="Arial" w:hAnsi="Arial" w:cs="Arial"/>
                <w:b/>
                <w:sz w:val="24"/>
                <w:szCs w:val="24"/>
              </w:rPr>
              <w:t>chstörung</w:t>
            </w:r>
          </w:p>
          <w:p w14:paraId="094FBE2B" w14:textId="77777777" w:rsidR="00C8390F" w:rsidRPr="00A86452" w:rsidRDefault="00C8390F" w:rsidP="004B0E38">
            <w:pPr>
              <w:rPr>
                <w:sz w:val="10"/>
                <w:szCs w:val="10"/>
              </w:rPr>
            </w:pPr>
          </w:p>
          <w:p w14:paraId="533F1E95" w14:textId="0D671FF3" w:rsidR="00E51415" w:rsidRPr="00A86452" w:rsidRDefault="00F710C9" w:rsidP="00572713">
            <w:pPr>
              <w:jc w:val="both"/>
              <w:rPr>
                <w:rFonts w:ascii="Times New Roman" w:hAnsi="Times New Roman" w:cs="Times New Roman"/>
              </w:rPr>
            </w:pPr>
            <w:r w:rsidRPr="00A86452">
              <w:rPr>
                <w:rFonts w:ascii="Times New Roman" w:hAnsi="Times New Roman" w:cs="Times New Roman"/>
              </w:rPr>
              <w:t xml:space="preserve">Das Sprechen </w:t>
            </w:r>
            <w:r w:rsidR="00C8390F" w:rsidRPr="00A86452">
              <w:rPr>
                <w:rFonts w:ascii="Times New Roman" w:hAnsi="Times New Roman" w:cs="Times New Roman"/>
              </w:rPr>
              <w:t xml:space="preserve">wird während </w:t>
            </w:r>
            <w:r w:rsidRPr="00A86452">
              <w:rPr>
                <w:rFonts w:ascii="Times New Roman" w:hAnsi="Times New Roman" w:cs="Times New Roman"/>
              </w:rPr>
              <w:t>der</w:t>
            </w:r>
            <w:r w:rsidR="00C8390F" w:rsidRPr="00A86452">
              <w:rPr>
                <w:rFonts w:ascii="Times New Roman" w:hAnsi="Times New Roman" w:cs="Times New Roman"/>
              </w:rPr>
              <w:t xml:space="preserve"> normalen Unter</w:t>
            </w:r>
            <w:r w:rsidRPr="00A86452">
              <w:rPr>
                <w:rFonts w:ascii="Times New Roman" w:hAnsi="Times New Roman" w:cs="Times New Roman"/>
              </w:rPr>
              <w:t>h</w:t>
            </w:r>
            <w:r w:rsidR="00C8390F" w:rsidRPr="00A86452">
              <w:rPr>
                <w:rFonts w:ascii="Times New Roman" w:hAnsi="Times New Roman" w:cs="Times New Roman"/>
              </w:rPr>
              <w:t xml:space="preserve">altung </w:t>
            </w:r>
            <w:r w:rsidR="00260F74" w:rsidRPr="00A86452">
              <w:rPr>
                <w:rFonts w:ascii="Times New Roman" w:hAnsi="Times New Roman" w:cs="Times New Roman"/>
              </w:rPr>
              <w:t>bewertet</w:t>
            </w:r>
            <w:r w:rsidR="00C8390F" w:rsidRPr="00A86452">
              <w:rPr>
                <w:rFonts w:ascii="Times New Roman" w:hAnsi="Times New Roman" w:cs="Times New Roman"/>
              </w:rPr>
              <w:t>.</w:t>
            </w:r>
          </w:p>
          <w:p w14:paraId="3785255A" w14:textId="77777777" w:rsidR="00EF08C5" w:rsidRPr="00A86452" w:rsidRDefault="00EF08C5" w:rsidP="00572713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09F6C4C4" w14:textId="77777777" w:rsidR="00EF08C5" w:rsidRPr="00A86452" w:rsidRDefault="00EF08C5" w:rsidP="004B0E3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AE7493A" w14:textId="77777777" w:rsidR="00EF08C5" w:rsidRPr="00A86452" w:rsidRDefault="00EF08C5" w:rsidP="004B0E3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75F10E7C" w14:textId="77777777" w:rsidR="00C8390F" w:rsidRPr="00A86452" w:rsidRDefault="00C8390F" w:rsidP="00DE4A4D">
            <w:pPr>
              <w:pStyle w:val="Listenabsatz"/>
              <w:numPr>
                <w:ilvl w:val="0"/>
                <w:numId w:val="13"/>
              </w:numPr>
              <w:spacing w:after="120"/>
              <w:ind w:left="461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Normal</w:t>
            </w:r>
          </w:p>
          <w:p w14:paraId="3BC591C6" w14:textId="086A999E" w:rsidR="00C8390F" w:rsidRPr="00A86452" w:rsidRDefault="00064CBE" w:rsidP="00DE4A4D">
            <w:pPr>
              <w:pStyle w:val="Listenabsatz"/>
              <w:numPr>
                <w:ilvl w:val="0"/>
                <w:numId w:val="13"/>
              </w:numPr>
              <w:spacing w:after="120"/>
              <w:ind w:left="461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Andeutung</w:t>
            </w:r>
            <w:r w:rsidR="00F710C9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eine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r w:rsidR="00F710C9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Sprechstörung</w:t>
            </w:r>
          </w:p>
          <w:p w14:paraId="257633F8" w14:textId="77777777" w:rsidR="00C8390F" w:rsidRPr="00A86452" w:rsidRDefault="00C8390F" w:rsidP="00DE4A4D">
            <w:pPr>
              <w:pStyle w:val="Listenabsatz"/>
              <w:numPr>
                <w:ilvl w:val="0"/>
                <w:numId w:val="13"/>
              </w:numPr>
              <w:spacing w:after="120"/>
              <w:ind w:left="461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Beeinträchtigte</w:t>
            </w:r>
            <w:r w:rsidR="00F710C9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Spr</w:t>
            </w:r>
            <w:r w:rsidR="00F710C9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che</w:t>
            </w:r>
            <w:r w:rsidR="00F710C9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, aber leicht verständlich</w:t>
            </w:r>
          </w:p>
          <w:p w14:paraId="42B47F2B" w14:textId="0102ADCF" w:rsidR="00F710C9" w:rsidRPr="00A86452" w:rsidRDefault="00064CBE" w:rsidP="00DE4A4D">
            <w:pPr>
              <w:pStyle w:val="Listenabsatz"/>
              <w:numPr>
                <w:ilvl w:val="0"/>
                <w:numId w:val="13"/>
              </w:numPr>
              <w:spacing w:after="120"/>
              <w:ind w:left="461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Einzelne</w:t>
            </w:r>
            <w:r w:rsidR="00F710C9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Wörter schwer verständlich</w:t>
            </w:r>
          </w:p>
          <w:p w14:paraId="217F78CD" w14:textId="77777777" w:rsidR="00C8390F" w:rsidRPr="00A86452" w:rsidRDefault="00C8390F" w:rsidP="00DE4A4D">
            <w:pPr>
              <w:pStyle w:val="Listenabsatz"/>
              <w:numPr>
                <w:ilvl w:val="0"/>
                <w:numId w:val="13"/>
              </w:numPr>
              <w:spacing w:after="120"/>
              <w:ind w:left="461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Viele Wörter schwer </w:t>
            </w:r>
            <w:r w:rsidR="00F710C9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verständlich</w:t>
            </w:r>
          </w:p>
          <w:p w14:paraId="324A24B1" w14:textId="77777777" w:rsidR="00C8390F" w:rsidRPr="00A86452" w:rsidRDefault="003811E1" w:rsidP="00DE4A4D">
            <w:pPr>
              <w:pStyle w:val="Listenabsatz"/>
              <w:numPr>
                <w:ilvl w:val="0"/>
                <w:numId w:val="13"/>
              </w:numPr>
              <w:spacing w:after="120"/>
              <w:ind w:left="461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Nur einzelne Wörter verständlich</w:t>
            </w:r>
          </w:p>
          <w:p w14:paraId="616E7A6F" w14:textId="1C08B91D" w:rsidR="00D356AA" w:rsidRPr="00A86452" w:rsidRDefault="003811E1" w:rsidP="00DE4A4D">
            <w:pPr>
              <w:pStyle w:val="Listenabsatz"/>
              <w:numPr>
                <w:ilvl w:val="0"/>
                <w:numId w:val="13"/>
              </w:numPr>
              <w:spacing w:after="120"/>
              <w:ind w:left="461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Spr</w:t>
            </w:r>
            <w:r w:rsidR="00F710C9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che</w:t>
            </w:r>
            <w:r w:rsidR="00F710C9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unverständlich/Anarthrie</w:t>
            </w:r>
          </w:p>
        </w:tc>
      </w:tr>
      <w:tr w:rsidR="000F4B16" w:rsidRPr="00A86452" w14:paraId="64FB8DE6" w14:textId="77777777" w:rsidTr="007E745B">
        <w:trPr>
          <w:trHeight w:val="548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6B430FF4" w14:textId="77777777" w:rsidR="000F4B16" w:rsidRPr="00A86452" w:rsidRDefault="000F4B16" w:rsidP="009C1D87">
            <w:pPr>
              <w:rPr>
                <w:sz w:val="20"/>
                <w:szCs w:val="20"/>
              </w:rPr>
            </w:pPr>
            <w:r w:rsidRPr="00A86452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2132" w:type="dxa"/>
            <w:shd w:val="clear" w:color="auto" w:fill="D9D9D9" w:themeFill="background1" w:themeFillShade="D9"/>
          </w:tcPr>
          <w:p w14:paraId="06C7F157" w14:textId="77777777" w:rsidR="000F4B16" w:rsidRPr="00A86452" w:rsidRDefault="000F4B16" w:rsidP="009C1D87">
            <w:pPr>
              <w:rPr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D9D9D9" w:themeFill="background1" w:themeFillShade="D9"/>
          </w:tcPr>
          <w:p w14:paraId="3F824716" w14:textId="77777777" w:rsidR="000F4B16" w:rsidRPr="00A86452" w:rsidRDefault="000F4B16" w:rsidP="009C1D87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3EDDE7A" w14:textId="77777777" w:rsidR="000F4B16" w:rsidRPr="00A86452" w:rsidRDefault="000F4B16" w:rsidP="009C1D87">
            <w:pPr>
              <w:rPr>
                <w:b/>
                <w:sz w:val="20"/>
                <w:szCs w:val="20"/>
              </w:rPr>
            </w:pPr>
            <w:r w:rsidRPr="00A86452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577CACBC" w14:textId="77777777" w:rsidR="000F4B16" w:rsidRPr="00A86452" w:rsidRDefault="000F4B16" w:rsidP="009C1D87">
            <w:pPr>
              <w:rPr>
                <w:sz w:val="20"/>
                <w:szCs w:val="20"/>
              </w:rPr>
            </w:pPr>
          </w:p>
        </w:tc>
      </w:tr>
    </w:tbl>
    <w:p w14:paraId="24DBBAC6" w14:textId="77777777" w:rsidR="0045189D" w:rsidRDefault="0045189D" w:rsidP="0079550A">
      <w:pPr>
        <w:rPr>
          <w:rFonts w:ascii="Times New Roman" w:hAnsi="Times New Roman" w:cs="Times New Roman"/>
          <w:sz w:val="20"/>
          <w:szCs w:val="20"/>
        </w:rPr>
      </w:pPr>
    </w:p>
    <w:p w14:paraId="36DBA1A1" w14:textId="22D46E90" w:rsidR="0045189D" w:rsidRDefault="0045189D">
      <w:pPr>
        <w:rPr>
          <w:rFonts w:ascii="Times New Roman" w:hAnsi="Times New Roman" w:cs="Times New Roman"/>
          <w:sz w:val="20"/>
          <w:szCs w:val="20"/>
        </w:rPr>
      </w:pPr>
    </w:p>
    <w:p w14:paraId="217F9616" w14:textId="15B23F24" w:rsidR="0079550A" w:rsidRPr="00A86452" w:rsidRDefault="0079550A" w:rsidP="0079550A">
      <w:pPr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86452">
        <w:rPr>
          <w:rFonts w:ascii="Times New Roman" w:hAnsi="Times New Roman" w:cs="Times New Roman"/>
          <w:sz w:val="20"/>
          <w:szCs w:val="20"/>
        </w:rPr>
        <w:t>UntersucherIn</w:t>
      </w:r>
      <w:proofErr w:type="spellEnd"/>
      <w:r w:rsidRPr="00A86452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A86452">
        <w:rPr>
          <w:rFonts w:ascii="Times New Roman" w:hAnsi="Times New Roman" w:cs="Times New Roman"/>
          <w:sz w:val="20"/>
          <w:szCs w:val="20"/>
        </w:rPr>
        <w:t xml:space="preserve"> __________________Datum: ___________________</w:t>
      </w:r>
      <w:proofErr w:type="spellStart"/>
      <w:r w:rsidRPr="00A86452">
        <w:rPr>
          <w:rFonts w:ascii="Times New Roman" w:hAnsi="Times New Roman" w:cs="Times New Roman"/>
          <w:sz w:val="20"/>
          <w:szCs w:val="20"/>
        </w:rPr>
        <w:t>PatientIn</w:t>
      </w:r>
      <w:proofErr w:type="spellEnd"/>
      <w:r w:rsidRPr="00A86452">
        <w:rPr>
          <w:rFonts w:ascii="Times New Roman" w:hAnsi="Times New Roman" w:cs="Times New Roman"/>
          <w:sz w:val="20"/>
          <w:szCs w:val="20"/>
        </w:rPr>
        <w:t>/Person: ___________________</w:t>
      </w:r>
    </w:p>
    <w:tbl>
      <w:tblPr>
        <w:tblStyle w:val="Tabellenraster"/>
        <w:tblW w:w="10916" w:type="dxa"/>
        <w:tblInd w:w="-856" w:type="dxa"/>
        <w:tblLook w:val="04A0" w:firstRow="1" w:lastRow="0" w:firstColumn="1" w:lastColumn="0" w:noHBand="0" w:noVBand="1"/>
      </w:tblPr>
      <w:tblGrid>
        <w:gridCol w:w="2411"/>
        <w:gridCol w:w="1565"/>
        <w:gridCol w:w="1553"/>
        <w:gridCol w:w="2553"/>
        <w:gridCol w:w="1416"/>
        <w:gridCol w:w="1418"/>
      </w:tblGrid>
      <w:tr w:rsidR="00F6577B" w:rsidRPr="00A86452" w14:paraId="29CE54AF" w14:textId="77777777" w:rsidTr="007A5321">
        <w:trPr>
          <w:trHeight w:val="5538"/>
        </w:trPr>
        <w:tc>
          <w:tcPr>
            <w:tcW w:w="5529" w:type="dxa"/>
            <w:gridSpan w:val="3"/>
          </w:tcPr>
          <w:p w14:paraId="36AD8230" w14:textId="77777777" w:rsidR="006B62C6" w:rsidRPr="0026486F" w:rsidRDefault="006B62C6" w:rsidP="002B3F49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9684E1E" w14:textId="755F1009" w:rsidR="0069448A" w:rsidRPr="0026486F" w:rsidRDefault="0069448A" w:rsidP="002B3F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86F">
              <w:rPr>
                <w:rFonts w:ascii="Arial" w:hAnsi="Arial" w:cs="Arial"/>
                <w:b/>
                <w:sz w:val="24"/>
                <w:szCs w:val="24"/>
              </w:rPr>
              <w:t xml:space="preserve">5) </w:t>
            </w:r>
            <w:r w:rsidR="0079550A" w:rsidRPr="0026486F">
              <w:rPr>
                <w:rFonts w:ascii="Arial" w:hAnsi="Arial" w:cs="Arial"/>
                <w:b/>
                <w:sz w:val="24"/>
                <w:szCs w:val="24"/>
              </w:rPr>
              <w:t>Finger-Folge Versuch</w:t>
            </w:r>
          </w:p>
          <w:p w14:paraId="7189B734" w14:textId="77777777" w:rsidR="0069448A" w:rsidRPr="0026486F" w:rsidRDefault="0069448A" w:rsidP="002B3F49">
            <w:pPr>
              <w:rPr>
                <w:b/>
                <w:sz w:val="10"/>
                <w:szCs w:val="10"/>
              </w:rPr>
            </w:pPr>
          </w:p>
          <w:p w14:paraId="4B462BB8" w14:textId="0CC71B7B" w:rsidR="0079550A" w:rsidRPr="0026486F" w:rsidRDefault="0079550A" w:rsidP="002B3F49">
            <w:pPr>
              <w:rPr>
                <w:rFonts w:ascii="Times New Roman" w:hAnsi="Times New Roman" w:cs="Times New Roman"/>
                <w:b/>
              </w:rPr>
            </w:pPr>
            <w:r w:rsidRPr="0026486F">
              <w:rPr>
                <w:rFonts w:ascii="Times New Roman" w:hAnsi="Times New Roman" w:cs="Times New Roman"/>
                <w:b/>
              </w:rPr>
              <w:t xml:space="preserve">Für jede Seite </w:t>
            </w:r>
            <w:r w:rsidR="000017D3" w:rsidRPr="0026486F">
              <w:rPr>
                <w:rFonts w:ascii="Times New Roman" w:hAnsi="Times New Roman" w:cs="Times New Roman"/>
                <w:b/>
              </w:rPr>
              <w:t>einzeln</w:t>
            </w:r>
            <w:r w:rsidRPr="0026486F">
              <w:rPr>
                <w:rFonts w:ascii="Times New Roman" w:hAnsi="Times New Roman" w:cs="Times New Roman"/>
                <w:b/>
              </w:rPr>
              <w:t xml:space="preserve"> werten</w:t>
            </w:r>
          </w:p>
          <w:p w14:paraId="5E0805FD" w14:textId="722D04FE" w:rsidR="0069448A" w:rsidRPr="0026486F" w:rsidRDefault="0079550A" w:rsidP="00C53941">
            <w:pPr>
              <w:jc w:val="both"/>
              <w:rPr>
                <w:rFonts w:ascii="Times New Roman" w:hAnsi="Times New Roman" w:cs="Times New Roman"/>
              </w:rPr>
            </w:pPr>
            <w:r w:rsidRPr="0026486F">
              <w:rPr>
                <w:rFonts w:ascii="Times New Roman" w:hAnsi="Times New Roman" w:cs="Times New Roman"/>
              </w:rPr>
              <w:t>Die Person sitzt bequem</w:t>
            </w:r>
            <w:r w:rsidR="00573B37" w:rsidRPr="0026486F">
              <w:rPr>
                <w:rFonts w:ascii="Times New Roman" w:hAnsi="Times New Roman" w:cs="Times New Roman"/>
              </w:rPr>
              <w:t>, eventuell</w:t>
            </w:r>
            <w:r w:rsidRPr="0026486F">
              <w:rPr>
                <w:rFonts w:ascii="Times New Roman" w:hAnsi="Times New Roman" w:cs="Times New Roman"/>
              </w:rPr>
              <w:t xml:space="preserve"> Füße </w:t>
            </w:r>
            <w:r w:rsidR="00573B37" w:rsidRPr="0026486F">
              <w:rPr>
                <w:rFonts w:ascii="Times New Roman" w:hAnsi="Times New Roman" w:cs="Times New Roman"/>
              </w:rPr>
              <w:t>und</w:t>
            </w:r>
            <w:r w:rsidRPr="0026486F">
              <w:rPr>
                <w:rFonts w:ascii="Times New Roman" w:hAnsi="Times New Roman" w:cs="Times New Roman"/>
              </w:rPr>
              <w:t xml:space="preserve"> Rumpf unterstütz</w:t>
            </w:r>
            <w:r w:rsidR="00573B37" w:rsidRPr="0026486F">
              <w:rPr>
                <w:rFonts w:ascii="Times New Roman" w:hAnsi="Times New Roman" w:cs="Times New Roman"/>
              </w:rPr>
              <w:t>en</w:t>
            </w:r>
            <w:r w:rsidRPr="0026486F">
              <w:rPr>
                <w:rFonts w:ascii="Times New Roman" w:hAnsi="Times New Roman" w:cs="Times New Roman"/>
              </w:rPr>
              <w:t>. Die/</w:t>
            </w:r>
            <w:r w:rsidR="009E3CE2" w:rsidRPr="0026486F">
              <w:rPr>
                <w:rFonts w:ascii="Times New Roman" w:hAnsi="Times New Roman" w:cs="Times New Roman"/>
              </w:rPr>
              <w:t>d</w:t>
            </w:r>
            <w:r w:rsidRPr="0026486F">
              <w:rPr>
                <w:rFonts w:ascii="Times New Roman" w:hAnsi="Times New Roman" w:cs="Times New Roman"/>
              </w:rPr>
              <w:t xml:space="preserve">er Untersuchende sitzt vor der Person und führt 5 aufeinanderfolgende plötzliche und schnelle </w:t>
            </w:r>
            <w:r w:rsidR="0000066B" w:rsidRPr="0026486F">
              <w:rPr>
                <w:rFonts w:ascii="Times New Roman" w:hAnsi="Times New Roman" w:cs="Times New Roman"/>
              </w:rPr>
              <w:t>Zeigeb</w:t>
            </w:r>
            <w:r w:rsidRPr="0026486F">
              <w:rPr>
                <w:rFonts w:ascii="Times New Roman" w:hAnsi="Times New Roman" w:cs="Times New Roman"/>
              </w:rPr>
              <w:t>ewegungen durch. Diese finden in unvorhersehbaren Richtungen in der Frontalebene innerhalb ca</w:t>
            </w:r>
            <w:r w:rsidR="00573B37" w:rsidRPr="0026486F">
              <w:rPr>
                <w:rFonts w:ascii="Times New Roman" w:hAnsi="Times New Roman" w:cs="Times New Roman"/>
              </w:rPr>
              <w:t>.</w:t>
            </w:r>
            <w:r w:rsidRPr="0026486F">
              <w:rPr>
                <w:rFonts w:ascii="Times New Roman" w:hAnsi="Times New Roman" w:cs="Times New Roman"/>
              </w:rPr>
              <w:t xml:space="preserve"> 50% der Reichweite der Person statt. Die Bewegungen haben eine Amplitude von 30 cm und eine Frequenz von</w:t>
            </w:r>
            <w:r w:rsidR="00DF783A" w:rsidRPr="0026486F">
              <w:rPr>
                <w:rFonts w:ascii="Times New Roman" w:hAnsi="Times New Roman" w:cs="Times New Roman"/>
              </w:rPr>
              <w:t xml:space="preserve"> </w:t>
            </w:r>
            <w:r w:rsidR="001A46A8" w:rsidRPr="0026486F">
              <w:rPr>
                <w:rFonts w:ascii="Times New Roman" w:hAnsi="Times New Roman" w:cs="Times New Roman"/>
              </w:rPr>
              <w:t xml:space="preserve">                                   </w:t>
            </w:r>
            <w:r w:rsidR="00DF783A" w:rsidRPr="0026486F">
              <w:rPr>
                <w:rFonts w:ascii="Times New Roman" w:hAnsi="Times New Roman" w:cs="Times New Roman"/>
              </w:rPr>
              <w:t xml:space="preserve">       </w:t>
            </w:r>
            <w:r w:rsidRPr="0026486F">
              <w:rPr>
                <w:rFonts w:ascii="Times New Roman" w:hAnsi="Times New Roman" w:cs="Times New Roman"/>
              </w:rPr>
              <w:t xml:space="preserve"> 1</w:t>
            </w:r>
            <w:r w:rsidR="001A46A8" w:rsidRPr="0026486F">
              <w:rPr>
                <w:rFonts w:ascii="Times New Roman" w:hAnsi="Times New Roman" w:cs="Times New Roman"/>
              </w:rPr>
              <w:t xml:space="preserve"> </w:t>
            </w:r>
            <w:r w:rsidRPr="0026486F">
              <w:rPr>
                <w:rFonts w:ascii="Times New Roman" w:hAnsi="Times New Roman" w:cs="Times New Roman"/>
              </w:rPr>
              <w:t>Bewegung</w:t>
            </w:r>
            <w:r w:rsidR="00DF783A" w:rsidRPr="0026486F">
              <w:rPr>
                <w:rFonts w:ascii="Times New Roman" w:hAnsi="Times New Roman" w:cs="Times New Roman"/>
              </w:rPr>
              <w:t>/</w:t>
            </w:r>
            <w:r w:rsidRPr="0026486F">
              <w:rPr>
                <w:rFonts w:ascii="Times New Roman" w:hAnsi="Times New Roman" w:cs="Times New Roman"/>
              </w:rPr>
              <w:t>2</w:t>
            </w:r>
            <w:r w:rsidR="001A46A8" w:rsidRPr="0026486F">
              <w:rPr>
                <w:rFonts w:ascii="Times New Roman" w:hAnsi="Times New Roman" w:cs="Times New Roman"/>
              </w:rPr>
              <w:t xml:space="preserve"> </w:t>
            </w:r>
            <w:r w:rsidRPr="0026486F">
              <w:rPr>
                <w:rFonts w:ascii="Times New Roman" w:hAnsi="Times New Roman" w:cs="Times New Roman"/>
              </w:rPr>
              <w:t>Sek</w:t>
            </w:r>
            <w:r w:rsidR="001A46A8" w:rsidRPr="0026486F">
              <w:rPr>
                <w:rFonts w:ascii="Times New Roman" w:hAnsi="Times New Roman" w:cs="Times New Roman"/>
              </w:rPr>
              <w:t>.</w:t>
            </w:r>
            <w:r w:rsidRPr="0026486F">
              <w:rPr>
                <w:rFonts w:ascii="Times New Roman" w:hAnsi="Times New Roman" w:cs="Times New Roman"/>
              </w:rPr>
              <w:t xml:space="preserve"> Die Person </w:t>
            </w:r>
            <w:r w:rsidR="00F240CA" w:rsidRPr="0026486F">
              <w:rPr>
                <w:rFonts w:ascii="Times New Roman" w:hAnsi="Times New Roman" w:cs="Times New Roman"/>
              </w:rPr>
              <w:t>wird gebeten</w:t>
            </w:r>
            <w:r w:rsidR="00573B37" w:rsidRPr="0026486F">
              <w:rPr>
                <w:rFonts w:ascii="Times New Roman" w:hAnsi="Times New Roman" w:cs="Times New Roman"/>
              </w:rPr>
              <w:t>,</w:t>
            </w:r>
            <w:r w:rsidR="00F240CA" w:rsidRPr="0026486F">
              <w:rPr>
                <w:rFonts w:ascii="Times New Roman" w:hAnsi="Times New Roman" w:cs="Times New Roman"/>
              </w:rPr>
              <w:t xml:space="preserve"> </w:t>
            </w:r>
            <w:r w:rsidRPr="0026486F">
              <w:rPr>
                <w:rFonts w:ascii="Times New Roman" w:hAnsi="Times New Roman" w:cs="Times New Roman"/>
              </w:rPr>
              <w:t>den Bewegungen mit dem Zeigefinger so schnell</w:t>
            </w:r>
            <w:r w:rsidR="00623F0C" w:rsidRPr="0026486F">
              <w:rPr>
                <w:rFonts w:ascii="Times New Roman" w:hAnsi="Times New Roman" w:cs="Times New Roman"/>
              </w:rPr>
              <w:t xml:space="preserve"> </w:t>
            </w:r>
            <w:r w:rsidRPr="0026486F">
              <w:rPr>
                <w:rFonts w:ascii="Times New Roman" w:hAnsi="Times New Roman" w:cs="Times New Roman"/>
              </w:rPr>
              <w:t xml:space="preserve">und genau wie möglich </w:t>
            </w:r>
            <w:r w:rsidR="00F240CA" w:rsidRPr="0026486F">
              <w:rPr>
                <w:rFonts w:ascii="Times New Roman" w:hAnsi="Times New Roman" w:cs="Times New Roman"/>
              </w:rPr>
              <w:t xml:space="preserve">zu </w:t>
            </w:r>
            <w:r w:rsidRPr="0026486F">
              <w:rPr>
                <w:rFonts w:ascii="Times New Roman" w:hAnsi="Times New Roman" w:cs="Times New Roman"/>
              </w:rPr>
              <w:t xml:space="preserve">folgen. Die durchschnittliche Ausführung der letzten </w:t>
            </w:r>
            <w:r w:rsidR="00573B37" w:rsidRPr="0026486F">
              <w:rPr>
                <w:rFonts w:ascii="Times New Roman" w:hAnsi="Times New Roman" w:cs="Times New Roman"/>
              </w:rPr>
              <w:t>3</w:t>
            </w:r>
            <w:r w:rsidRPr="0026486F">
              <w:rPr>
                <w:rFonts w:ascii="Times New Roman" w:hAnsi="Times New Roman" w:cs="Times New Roman"/>
              </w:rPr>
              <w:t xml:space="preserve"> Bewegungen wird </w:t>
            </w:r>
            <w:r w:rsidR="00260F74" w:rsidRPr="0026486F">
              <w:rPr>
                <w:rFonts w:ascii="Times New Roman" w:hAnsi="Times New Roman" w:cs="Times New Roman"/>
              </w:rPr>
              <w:t>bewertet</w:t>
            </w:r>
            <w:r w:rsidRPr="0026486F">
              <w:rPr>
                <w:rFonts w:ascii="Times New Roman" w:hAnsi="Times New Roman" w:cs="Times New Roman"/>
              </w:rPr>
              <w:t>.</w:t>
            </w:r>
          </w:p>
          <w:p w14:paraId="74DA9412" w14:textId="77777777" w:rsidR="0079550A" w:rsidRPr="0026486F" w:rsidRDefault="0079550A" w:rsidP="002B3F49">
            <w:pPr>
              <w:rPr>
                <w:sz w:val="16"/>
                <w:szCs w:val="16"/>
              </w:rPr>
            </w:pPr>
          </w:p>
          <w:p w14:paraId="006F7C97" w14:textId="77777777" w:rsidR="0069448A" w:rsidRPr="0026486F" w:rsidRDefault="0069448A" w:rsidP="002322C0">
            <w:pPr>
              <w:pStyle w:val="Listenabsatz"/>
              <w:numPr>
                <w:ilvl w:val="0"/>
                <w:numId w:val="19"/>
              </w:numPr>
              <w:spacing w:after="120"/>
              <w:ind w:left="458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>Keine Dysmetrie</w:t>
            </w:r>
          </w:p>
          <w:p w14:paraId="500B5EAF" w14:textId="442577F6" w:rsidR="0069448A" w:rsidRPr="0026486F" w:rsidRDefault="0079550A" w:rsidP="002322C0">
            <w:pPr>
              <w:pStyle w:val="Listenabsatz"/>
              <w:numPr>
                <w:ilvl w:val="0"/>
                <w:numId w:val="19"/>
              </w:numPr>
              <w:spacing w:after="120"/>
              <w:ind w:left="458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>Dysmetrie, Unter-/Überschießen des Ziels</w:t>
            </w:r>
            <w:r w:rsidR="0069448A"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&lt; 5cm</w:t>
            </w:r>
          </w:p>
          <w:p w14:paraId="5F3C3165" w14:textId="6C780396" w:rsidR="0069448A" w:rsidRPr="0026486F" w:rsidRDefault="0079550A" w:rsidP="002322C0">
            <w:pPr>
              <w:pStyle w:val="Listenabsatz"/>
              <w:numPr>
                <w:ilvl w:val="0"/>
                <w:numId w:val="19"/>
              </w:numPr>
              <w:spacing w:after="120"/>
              <w:ind w:left="458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>Dysmetrie, Unter-/Überschießen des Ziels</w:t>
            </w:r>
            <w:r w:rsidR="0069448A"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&lt; 15cm</w:t>
            </w:r>
          </w:p>
          <w:p w14:paraId="233FE27C" w14:textId="532E8EEC" w:rsidR="0069448A" w:rsidRPr="0026486F" w:rsidRDefault="0079550A" w:rsidP="002322C0">
            <w:pPr>
              <w:pStyle w:val="Listenabsatz"/>
              <w:numPr>
                <w:ilvl w:val="0"/>
                <w:numId w:val="19"/>
              </w:numPr>
              <w:spacing w:after="120"/>
              <w:ind w:left="458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>Dysmetrie, Unter-/Überschießen des Ziels</w:t>
            </w:r>
            <w:r w:rsidR="00276238"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9448A"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>&gt; 15cm</w:t>
            </w:r>
          </w:p>
          <w:p w14:paraId="64E06D03" w14:textId="0C9F8593" w:rsidR="0069448A" w:rsidRPr="0026486F" w:rsidRDefault="00EF3367" w:rsidP="002322C0">
            <w:pPr>
              <w:pStyle w:val="Listenabsatz"/>
              <w:numPr>
                <w:ilvl w:val="0"/>
                <w:numId w:val="19"/>
              </w:numPr>
              <w:spacing w:after="120"/>
              <w:ind w:left="458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Durchführen von </w:t>
            </w:r>
            <w:r w:rsidR="0079550A"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Zeigebewegungen </w:t>
            </w: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>nicht möglich</w:t>
            </w:r>
          </w:p>
          <w:p w14:paraId="10C2EE40" w14:textId="77777777" w:rsidR="006B62C6" w:rsidRPr="0026486F" w:rsidRDefault="006B62C6" w:rsidP="006B62C6">
            <w:pPr>
              <w:pStyle w:val="Listenabsatz"/>
              <w:spacing w:after="120"/>
              <w:ind w:left="312"/>
              <w:contextualSpacing w:val="0"/>
              <w:rPr>
                <w:b/>
                <w:sz w:val="10"/>
                <w:szCs w:val="10"/>
              </w:rPr>
            </w:pPr>
          </w:p>
        </w:tc>
        <w:tc>
          <w:tcPr>
            <w:tcW w:w="5387" w:type="dxa"/>
            <w:gridSpan w:val="3"/>
          </w:tcPr>
          <w:p w14:paraId="213ABEC8" w14:textId="77777777" w:rsidR="006B62C6" w:rsidRPr="0026486F" w:rsidRDefault="006B62C6" w:rsidP="009A3DEB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5B5B49A" w14:textId="1ED91B36" w:rsidR="00873D6A" w:rsidRPr="0026486F" w:rsidRDefault="0069448A" w:rsidP="009A3DEB">
            <w:pPr>
              <w:rPr>
                <w:b/>
                <w:sz w:val="24"/>
                <w:szCs w:val="20"/>
              </w:rPr>
            </w:pPr>
            <w:r w:rsidRPr="0026486F">
              <w:rPr>
                <w:rFonts w:ascii="Arial" w:hAnsi="Arial" w:cs="Arial"/>
                <w:b/>
                <w:sz w:val="24"/>
                <w:szCs w:val="24"/>
              </w:rPr>
              <w:t xml:space="preserve">6) </w:t>
            </w:r>
            <w:r w:rsidR="00573B37" w:rsidRPr="0026486F">
              <w:rPr>
                <w:rFonts w:ascii="Arial" w:hAnsi="Arial" w:cs="Arial"/>
                <w:b/>
                <w:sz w:val="24"/>
                <w:szCs w:val="24"/>
              </w:rPr>
              <w:t xml:space="preserve">modifizierter </w:t>
            </w:r>
            <w:r w:rsidRPr="0026486F">
              <w:rPr>
                <w:rFonts w:ascii="Arial" w:hAnsi="Arial" w:cs="Arial"/>
                <w:b/>
                <w:sz w:val="24"/>
                <w:szCs w:val="24"/>
              </w:rPr>
              <w:t>Finger</w:t>
            </w:r>
            <w:r w:rsidR="00E44CDC" w:rsidRPr="0026486F">
              <w:rPr>
                <w:rFonts w:ascii="Arial" w:hAnsi="Arial" w:cs="Arial"/>
                <w:b/>
                <w:sz w:val="24"/>
                <w:szCs w:val="24"/>
              </w:rPr>
              <w:t>-Nase</w:t>
            </w:r>
            <w:r w:rsidRPr="0026486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57A61" w:rsidRPr="0026486F">
              <w:rPr>
                <w:rFonts w:ascii="Arial" w:hAnsi="Arial" w:cs="Arial"/>
                <w:b/>
                <w:sz w:val="24"/>
                <w:szCs w:val="24"/>
              </w:rPr>
              <w:t>Versuch</w:t>
            </w:r>
          </w:p>
          <w:p w14:paraId="06DE6FC2" w14:textId="77777777" w:rsidR="0069448A" w:rsidRPr="0026486F" w:rsidRDefault="0069448A" w:rsidP="009A3DEB">
            <w:pPr>
              <w:rPr>
                <w:sz w:val="10"/>
                <w:szCs w:val="10"/>
              </w:rPr>
            </w:pPr>
          </w:p>
          <w:p w14:paraId="1E7229F7" w14:textId="41C57727" w:rsidR="00E44CDC" w:rsidRPr="0026486F" w:rsidRDefault="00E44CDC" w:rsidP="0069448A">
            <w:pPr>
              <w:rPr>
                <w:rFonts w:ascii="Times New Roman" w:hAnsi="Times New Roman" w:cs="Times New Roman"/>
                <w:b/>
              </w:rPr>
            </w:pPr>
            <w:r w:rsidRPr="0026486F">
              <w:rPr>
                <w:rFonts w:ascii="Times New Roman" w:hAnsi="Times New Roman" w:cs="Times New Roman"/>
                <w:b/>
              </w:rPr>
              <w:t xml:space="preserve">Für jede Seite </w:t>
            </w:r>
            <w:r w:rsidR="000017D3" w:rsidRPr="0026486F">
              <w:rPr>
                <w:rFonts w:ascii="Times New Roman" w:hAnsi="Times New Roman" w:cs="Times New Roman"/>
                <w:b/>
              </w:rPr>
              <w:t>einzeln</w:t>
            </w:r>
            <w:r w:rsidRPr="0026486F">
              <w:rPr>
                <w:rFonts w:ascii="Times New Roman" w:hAnsi="Times New Roman" w:cs="Times New Roman"/>
                <w:b/>
              </w:rPr>
              <w:t xml:space="preserve"> werten</w:t>
            </w:r>
          </w:p>
          <w:p w14:paraId="1CC09CF5" w14:textId="3C2DD045" w:rsidR="000B6D0C" w:rsidRPr="0026486F" w:rsidRDefault="00E44CDC" w:rsidP="00C53941">
            <w:pPr>
              <w:jc w:val="both"/>
              <w:rPr>
                <w:rFonts w:ascii="Times New Roman" w:hAnsi="Times New Roman" w:cs="Times New Roman"/>
              </w:rPr>
            </w:pPr>
            <w:r w:rsidRPr="0026486F">
              <w:rPr>
                <w:rFonts w:ascii="Times New Roman" w:hAnsi="Times New Roman" w:cs="Times New Roman"/>
              </w:rPr>
              <w:t>Die Person sitzt bequem</w:t>
            </w:r>
            <w:r w:rsidR="00573B37" w:rsidRPr="0026486F">
              <w:rPr>
                <w:rFonts w:ascii="Times New Roman" w:hAnsi="Times New Roman" w:cs="Times New Roman"/>
              </w:rPr>
              <w:t>, eventuell Fü</w:t>
            </w:r>
            <w:r w:rsidRPr="0026486F">
              <w:rPr>
                <w:rFonts w:ascii="Times New Roman" w:hAnsi="Times New Roman" w:cs="Times New Roman"/>
              </w:rPr>
              <w:t xml:space="preserve">ße </w:t>
            </w:r>
            <w:r w:rsidR="00573B37" w:rsidRPr="0026486F">
              <w:rPr>
                <w:rFonts w:ascii="Times New Roman" w:hAnsi="Times New Roman" w:cs="Times New Roman"/>
              </w:rPr>
              <w:t>und</w:t>
            </w:r>
            <w:r w:rsidRPr="0026486F">
              <w:rPr>
                <w:rFonts w:ascii="Times New Roman" w:hAnsi="Times New Roman" w:cs="Times New Roman"/>
              </w:rPr>
              <w:t xml:space="preserve"> Rumpf unterstütz</w:t>
            </w:r>
            <w:r w:rsidR="00573B37" w:rsidRPr="0026486F">
              <w:rPr>
                <w:rFonts w:ascii="Times New Roman" w:hAnsi="Times New Roman" w:cs="Times New Roman"/>
              </w:rPr>
              <w:t>en</w:t>
            </w:r>
            <w:r w:rsidRPr="0026486F">
              <w:rPr>
                <w:rFonts w:ascii="Times New Roman" w:hAnsi="Times New Roman" w:cs="Times New Roman"/>
              </w:rPr>
              <w:t xml:space="preserve">. </w:t>
            </w:r>
            <w:r w:rsidR="00A57A61" w:rsidRPr="0026486F">
              <w:rPr>
                <w:rFonts w:ascii="Times New Roman" w:hAnsi="Times New Roman" w:cs="Times New Roman"/>
              </w:rPr>
              <w:t>D</w:t>
            </w:r>
            <w:r w:rsidR="00573B37" w:rsidRPr="0026486F">
              <w:rPr>
                <w:rFonts w:ascii="Times New Roman" w:hAnsi="Times New Roman" w:cs="Times New Roman"/>
              </w:rPr>
              <w:t>ie</w:t>
            </w:r>
            <w:r w:rsidR="00A57A61" w:rsidRPr="0026486F">
              <w:rPr>
                <w:rFonts w:ascii="Times New Roman" w:hAnsi="Times New Roman" w:cs="Times New Roman"/>
              </w:rPr>
              <w:t>/</w:t>
            </w:r>
            <w:r w:rsidR="009E3CE2" w:rsidRPr="0026486F">
              <w:rPr>
                <w:rFonts w:ascii="Times New Roman" w:hAnsi="Times New Roman" w:cs="Times New Roman"/>
              </w:rPr>
              <w:t>d</w:t>
            </w:r>
            <w:r w:rsidR="00573B37" w:rsidRPr="0026486F">
              <w:rPr>
                <w:rFonts w:ascii="Times New Roman" w:hAnsi="Times New Roman" w:cs="Times New Roman"/>
              </w:rPr>
              <w:t>er</w:t>
            </w:r>
            <w:r w:rsidR="00A57A61" w:rsidRPr="0026486F">
              <w:rPr>
                <w:rFonts w:ascii="Times New Roman" w:hAnsi="Times New Roman" w:cs="Times New Roman"/>
              </w:rPr>
              <w:t xml:space="preserve"> Untersuchende hält seinen Finger in ca</w:t>
            </w:r>
            <w:r w:rsidR="00573B37" w:rsidRPr="0026486F">
              <w:rPr>
                <w:rFonts w:ascii="Times New Roman" w:hAnsi="Times New Roman" w:cs="Times New Roman"/>
              </w:rPr>
              <w:t>.</w:t>
            </w:r>
            <w:r w:rsidR="00A57A61" w:rsidRPr="0026486F">
              <w:rPr>
                <w:rFonts w:ascii="Times New Roman" w:hAnsi="Times New Roman" w:cs="Times New Roman"/>
              </w:rPr>
              <w:t xml:space="preserve"> 90% Reichweite </w:t>
            </w:r>
            <w:r w:rsidR="007F4CB6" w:rsidRPr="0026486F">
              <w:rPr>
                <w:rFonts w:ascii="Times New Roman" w:hAnsi="Times New Roman" w:cs="Times New Roman"/>
              </w:rPr>
              <w:t xml:space="preserve">vor </w:t>
            </w:r>
            <w:r w:rsidR="00A57A61" w:rsidRPr="0026486F">
              <w:rPr>
                <w:rFonts w:ascii="Times New Roman" w:hAnsi="Times New Roman" w:cs="Times New Roman"/>
              </w:rPr>
              <w:t xml:space="preserve">der Person. </w:t>
            </w:r>
            <w:r w:rsidRPr="0026486F">
              <w:rPr>
                <w:rFonts w:ascii="Times New Roman" w:hAnsi="Times New Roman" w:cs="Times New Roman"/>
              </w:rPr>
              <w:t>Die Person wird gebeten, mehrmals den Zeigefinger von der eigenen Nase zum Finger der/des Untersuchenden zu bewegen.</w:t>
            </w:r>
            <w:r w:rsidR="00A57A61" w:rsidRPr="0026486F">
              <w:rPr>
                <w:rFonts w:ascii="Times New Roman" w:hAnsi="Times New Roman" w:cs="Times New Roman"/>
              </w:rPr>
              <w:t xml:space="preserve"> </w:t>
            </w:r>
            <w:r w:rsidRPr="0026486F">
              <w:rPr>
                <w:rFonts w:ascii="Times New Roman" w:hAnsi="Times New Roman" w:cs="Times New Roman"/>
              </w:rPr>
              <w:t>Die Bewegungen werden in moderater Geschwindigkeit durchgeführt. Die durchschnittliche Ausführung der Bewegungen wird entsprechend de</w:t>
            </w:r>
            <w:r w:rsidR="00A57A61" w:rsidRPr="0026486F">
              <w:rPr>
                <w:rFonts w:ascii="Times New Roman" w:hAnsi="Times New Roman" w:cs="Times New Roman"/>
              </w:rPr>
              <w:t xml:space="preserve">r Ausprägung des </w:t>
            </w:r>
            <w:r w:rsidR="00CA6B66" w:rsidRPr="0026486F">
              <w:rPr>
                <w:rFonts w:ascii="Times New Roman" w:hAnsi="Times New Roman" w:cs="Times New Roman"/>
              </w:rPr>
              <w:t xml:space="preserve">kinetischen </w:t>
            </w:r>
            <w:r w:rsidR="00655133" w:rsidRPr="0026486F">
              <w:rPr>
                <w:rFonts w:ascii="Times New Roman" w:hAnsi="Times New Roman" w:cs="Times New Roman"/>
              </w:rPr>
              <w:t>T</w:t>
            </w:r>
            <w:r w:rsidRPr="0026486F">
              <w:rPr>
                <w:rFonts w:ascii="Times New Roman" w:hAnsi="Times New Roman" w:cs="Times New Roman"/>
              </w:rPr>
              <w:t xml:space="preserve">remors </w:t>
            </w:r>
            <w:r w:rsidR="00260F74" w:rsidRPr="0026486F">
              <w:rPr>
                <w:rFonts w:ascii="Times New Roman" w:hAnsi="Times New Roman" w:cs="Times New Roman"/>
              </w:rPr>
              <w:t>bewertet</w:t>
            </w:r>
            <w:r w:rsidRPr="0026486F">
              <w:rPr>
                <w:rFonts w:ascii="Times New Roman" w:hAnsi="Times New Roman" w:cs="Times New Roman"/>
              </w:rPr>
              <w:t>.</w:t>
            </w:r>
          </w:p>
          <w:p w14:paraId="24522DA2" w14:textId="77777777" w:rsidR="006B62C6" w:rsidRPr="0026486F" w:rsidRDefault="006B62C6" w:rsidP="0069448A">
            <w:pPr>
              <w:rPr>
                <w:rFonts w:ascii="Times New Roman" w:hAnsi="Times New Roman" w:cs="Times New Roman"/>
              </w:rPr>
            </w:pPr>
          </w:p>
          <w:p w14:paraId="7FAD7664" w14:textId="77777777" w:rsidR="006B62C6" w:rsidRPr="0026486F" w:rsidRDefault="006B62C6" w:rsidP="0069448A">
            <w:pPr>
              <w:rPr>
                <w:rFonts w:ascii="Times New Roman" w:hAnsi="Times New Roman" w:cs="Times New Roman"/>
              </w:rPr>
            </w:pPr>
          </w:p>
          <w:p w14:paraId="3CA3D2AA" w14:textId="77777777" w:rsidR="00E44CDC" w:rsidRPr="0026486F" w:rsidRDefault="00E44CDC" w:rsidP="0069448A">
            <w:pPr>
              <w:rPr>
                <w:sz w:val="16"/>
                <w:szCs w:val="16"/>
              </w:rPr>
            </w:pPr>
          </w:p>
          <w:p w14:paraId="73D592CE" w14:textId="77777777" w:rsidR="000B6D0C" w:rsidRPr="0026486F" w:rsidRDefault="000B6D0C" w:rsidP="002322C0">
            <w:pPr>
              <w:pStyle w:val="Listenabsatz"/>
              <w:numPr>
                <w:ilvl w:val="0"/>
                <w:numId w:val="15"/>
              </w:numPr>
              <w:spacing w:after="120"/>
              <w:ind w:left="459" w:hanging="281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>Kein Tremor</w:t>
            </w:r>
          </w:p>
          <w:p w14:paraId="636DDAE0" w14:textId="77777777" w:rsidR="000B6D0C" w:rsidRPr="0026486F" w:rsidRDefault="000B6D0C" w:rsidP="002322C0">
            <w:pPr>
              <w:pStyle w:val="Listenabsatz"/>
              <w:numPr>
                <w:ilvl w:val="0"/>
                <w:numId w:val="15"/>
              </w:numPr>
              <w:spacing w:after="120"/>
              <w:ind w:left="459" w:hanging="281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Tremor mit einer Amplitude </w:t>
            </w:r>
            <w:r w:rsidR="00E44CDC"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von </w:t>
            </w: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>&lt; 2cm</w:t>
            </w:r>
          </w:p>
          <w:p w14:paraId="0872AEE7" w14:textId="77777777" w:rsidR="000B6D0C" w:rsidRPr="0026486F" w:rsidRDefault="000B6D0C" w:rsidP="002322C0">
            <w:pPr>
              <w:pStyle w:val="Listenabsatz"/>
              <w:numPr>
                <w:ilvl w:val="0"/>
                <w:numId w:val="15"/>
              </w:numPr>
              <w:spacing w:after="120"/>
              <w:ind w:left="459" w:hanging="281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Tremor mit einer Amplitude </w:t>
            </w:r>
            <w:r w:rsidR="00E44CDC"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von </w:t>
            </w: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>&lt; 5cm</w:t>
            </w:r>
          </w:p>
          <w:p w14:paraId="32AC7A22" w14:textId="4C6F6C17" w:rsidR="00E44CDC" w:rsidRPr="0026486F" w:rsidRDefault="000B6D0C" w:rsidP="002322C0">
            <w:pPr>
              <w:pStyle w:val="Listenabsatz"/>
              <w:numPr>
                <w:ilvl w:val="0"/>
                <w:numId w:val="15"/>
              </w:numPr>
              <w:spacing w:after="120"/>
              <w:ind w:left="459" w:hanging="281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>Tremor mit einer Amplitude</w:t>
            </w:r>
            <w:r w:rsidR="00E44CDC"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von</w:t>
            </w: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&gt; 5cm</w:t>
            </w:r>
          </w:p>
          <w:p w14:paraId="1DD63642" w14:textId="7A74D870" w:rsidR="00D356AA" w:rsidRPr="0026486F" w:rsidRDefault="00EF3367" w:rsidP="002322C0">
            <w:pPr>
              <w:pStyle w:val="Listenabsatz"/>
              <w:numPr>
                <w:ilvl w:val="0"/>
                <w:numId w:val="15"/>
              </w:numPr>
              <w:spacing w:after="120"/>
              <w:ind w:left="459" w:hanging="281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Durchführen von </w:t>
            </w:r>
            <w:r w:rsidR="00E44CDC" w:rsidRPr="00264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Zeigebewegungen </w:t>
            </w:r>
            <w:r w:rsidR="008D64CE">
              <w:rPr>
                <w:rFonts w:ascii="Times New Roman" w:hAnsi="Times New Roman" w:cs="Times New Roman"/>
                <w:b/>
                <w:sz w:val="20"/>
                <w:szCs w:val="20"/>
              </w:rPr>
              <w:t>nicht möglich</w:t>
            </w:r>
          </w:p>
          <w:p w14:paraId="3DEC3587" w14:textId="77777777" w:rsidR="00D356AA" w:rsidRPr="0026486F" w:rsidRDefault="00D356AA" w:rsidP="009A3DEB">
            <w:pPr>
              <w:rPr>
                <w:sz w:val="10"/>
                <w:szCs w:val="10"/>
              </w:rPr>
            </w:pPr>
          </w:p>
        </w:tc>
      </w:tr>
      <w:tr w:rsidR="00095109" w:rsidRPr="00A86452" w14:paraId="6489A39C" w14:textId="77777777" w:rsidTr="007A5321">
        <w:trPr>
          <w:trHeight w:val="205"/>
        </w:trPr>
        <w:tc>
          <w:tcPr>
            <w:tcW w:w="2411" w:type="dxa"/>
          </w:tcPr>
          <w:p w14:paraId="6B9392D7" w14:textId="77777777" w:rsidR="00093826" w:rsidRPr="00A86452" w:rsidRDefault="00093826" w:rsidP="000B6D0C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17753712" w14:textId="1B412869" w:rsidR="006E7DC6" w:rsidRPr="00A86452" w:rsidRDefault="0079550A" w:rsidP="000B6D0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86452">
              <w:rPr>
                <w:rFonts w:ascii="Arial" w:hAnsi="Arial" w:cs="Arial"/>
                <w:b/>
              </w:rPr>
              <w:t>Punkte</w:t>
            </w:r>
          </w:p>
        </w:tc>
        <w:tc>
          <w:tcPr>
            <w:tcW w:w="1565" w:type="dxa"/>
          </w:tcPr>
          <w:p w14:paraId="06CE75D9" w14:textId="77777777" w:rsidR="00093826" w:rsidRPr="00A86452" w:rsidRDefault="00093826" w:rsidP="000B6D0C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398BC42C" w14:textId="77777777" w:rsidR="000B6D0C" w:rsidRPr="00A86452" w:rsidRDefault="000B6D0C" w:rsidP="000B6D0C">
            <w:r w:rsidRPr="00A86452">
              <w:rPr>
                <w:rFonts w:ascii="Arial" w:hAnsi="Arial" w:cs="Arial"/>
                <w:b/>
              </w:rPr>
              <w:t>R</w:t>
            </w:r>
            <w:r w:rsidRPr="00A86452">
              <w:rPr>
                <w:rFonts w:ascii="Arial" w:hAnsi="Arial" w:cs="Arial"/>
                <w:bCs/>
              </w:rPr>
              <w:t>echts</w:t>
            </w:r>
          </w:p>
        </w:tc>
        <w:tc>
          <w:tcPr>
            <w:tcW w:w="1553" w:type="dxa"/>
          </w:tcPr>
          <w:p w14:paraId="41F1AA9E" w14:textId="77777777" w:rsidR="00093826" w:rsidRPr="00A86452" w:rsidRDefault="00093826" w:rsidP="000B6D0C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6F2B590B" w14:textId="77777777" w:rsidR="000B6D0C" w:rsidRPr="00A86452" w:rsidRDefault="000B6D0C" w:rsidP="000B6D0C">
            <w:r w:rsidRPr="00A86452">
              <w:rPr>
                <w:rFonts w:ascii="Arial" w:hAnsi="Arial" w:cs="Arial"/>
                <w:b/>
              </w:rPr>
              <w:t>L</w:t>
            </w:r>
            <w:r w:rsidRPr="00A86452">
              <w:rPr>
                <w:rFonts w:ascii="Arial" w:hAnsi="Arial" w:cs="Arial"/>
                <w:bCs/>
              </w:rPr>
              <w:t>inks</w:t>
            </w:r>
          </w:p>
        </w:tc>
        <w:tc>
          <w:tcPr>
            <w:tcW w:w="2553" w:type="dxa"/>
          </w:tcPr>
          <w:p w14:paraId="6D03FF8B" w14:textId="77777777" w:rsidR="00093826" w:rsidRPr="00A86452" w:rsidRDefault="00093826" w:rsidP="00E44CDC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4D6F5DC6" w14:textId="77777777" w:rsidR="000B6D0C" w:rsidRPr="00A86452" w:rsidRDefault="00742947" w:rsidP="00E44CDC">
            <w:pPr>
              <w:rPr>
                <w:b/>
              </w:rPr>
            </w:pPr>
            <w:r w:rsidRPr="00A86452">
              <w:rPr>
                <w:rFonts w:ascii="Arial" w:hAnsi="Arial" w:cs="Arial"/>
                <w:b/>
              </w:rPr>
              <w:t>Punkte</w:t>
            </w:r>
          </w:p>
        </w:tc>
        <w:tc>
          <w:tcPr>
            <w:tcW w:w="1416" w:type="dxa"/>
          </w:tcPr>
          <w:p w14:paraId="446D4C85" w14:textId="77777777" w:rsidR="00093826" w:rsidRPr="00A86452" w:rsidRDefault="00093826" w:rsidP="000B6D0C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301D711F" w14:textId="77777777" w:rsidR="000B6D0C" w:rsidRPr="00A86452" w:rsidRDefault="000B6D0C" w:rsidP="000B6D0C">
            <w:r w:rsidRPr="00A86452">
              <w:rPr>
                <w:rFonts w:ascii="Arial" w:hAnsi="Arial" w:cs="Arial"/>
                <w:b/>
              </w:rPr>
              <w:t>R</w:t>
            </w:r>
            <w:r w:rsidRPr="00A86452">
              <w:rPr>
                <w:rFonts w:ascii="Arial" w:hAnsi="Arial" w:cs="Arial"/>
                <w:bCs/>
              </w:rPr>
              <w:t>echts</w:t>
            </w:r>
          </w:p>
        </w:tc>
        <w:tc>
          <w:tcPr>
            <w:tcW w:w="1418" w:type="dxa"/>
          </w:tcPr>
          <w:p w14:paraId="74896DD4" w14:textId="77777777" w:rsidR="00093826" w:rsidRPr="00A86452" w:rsidRDefault="00093826" w:rsidP="000B6D0C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5747475D" w14:textId="77777777" w:rsidR="000B6D0C" w:rsidRPr="00A86452" w:rsidRDefault="000B6D0C" w:rsidP="000B6D0C">
            <w:r w:rsidRPr="00A86452">
              <w:rPr>
                <w:rFonts w:ascii="Arial" w:hAnsi="Arial" w:cs="Arial"/>
                <w:b/>
              </w:rPr>
              <w:t>L</w:t>
            </w:r>
            <w:r w:rsidRPr="00A86452">
              <w:rPr>
                <w:rFonts w:ascii="Arial" w:hAnsi="Arial" w:cs="Arial"/>
                <w:bCs/>
              </w:rPr>
              <w:t>inks</w:t>
            </w:r>
          </w:p>
        </w:tc>
      </w:tr>
      <w:tr w:rsidR="000B6D0C" w:rsidRPr="00A86452" w14:paraId="62572559" w14:textId="77777777" w:rsidTr="007E745B">
        <w:trPr>
          <w:trHeight w:val="564"/>
        </w:trPr>
        <w:tc>
          <w:tcPr>
            <w:tcW w:w="3976" w:type="dxa"/>
            <w:gridSpan w:val="2"/>
            <w:shd w:val="clear" w:color="auto" w:fill="D9D9D9" w:themeFill="background1" w:themeFillShade="D9"/>
          </w:tcPr>
          <w:p w14:paraId="0F5675EF" w14:textId="77777777" w:rsidR="00093826" w:rsidRPr="00A86452" w:rsidRDefault="00093826" w:rsidP="0079550A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14:paraId="02F718A3" w14:textId="62334928" w:rsidR="0079550A" w:rsidRPr="00A86452" w:rsidRDefault="0079550A" w:rsidP="007955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86452">
              <w:rPr>
                <w:rFonts w:ascii="Arial" w:hAnsi="Arial" w:cs="Arial"/>
                <w:bCs/>
                <w:sz w:val="20"/>
                <w:szCs w:val="20"/>
              </w:rPr>
              <w:t xml:space="preserve">Punkte </w:t>
            </w:r>
            <w:r w:rsidR="003222E9" w:rsidRPr="00A86452">
              <w:rPr>
                <w:rFonts w:ascii="Arial" w:hAnsi="Arial" w:cs="Arial"/>
                <w:bCs/>
                <w:sz w:val="20"/>
                <w:szCs w:val="20"/>
              </w:rPr>
              <w:t>Mittelwert</w:t>
            </w:r>
            <w:r w:rsidRPr="00A86452">
              <w:rPr>
                <w:rFonts w:ascii="Arial" w:hAnsi="Arial" w:cs="Arial"/>
                <w:bCs/>
                <w:sz w:val="20"/>
                <w:szCs w:val="20"/>
              </w:rPr>
              <w:t xml:space="preserve"> beider Seiten</w:t>
            </w:r>
          </w:p>
          <w:p w14:paraId="211B4720" w14:textId="6F720913" w:rsidR="00093826" w:rsidRPr="00A86452" w:rsidRDefault="0079550A" w:rsidP="006E7DC6">
            <w:pPr>
              <w:rPr>
                <w:rFonts w:ascii="Arial" w:hAnsi="Arial" w:cs="Arial"/>
                <w:sz w:val="20"/>
                <w:szCs w:val="20"/>
              </w:rPr>
            </w:pPr>
            <w:r w:rsidRPr="00A86452">
              <w:rPr>
                <w:rFonts w:ascii="Arial" w:hAnsi="Arial" w:cs="Arial"/>
                <w:sz w:val="20"/>
                <w:szCs w:val="20"/>
              </w:rPr>
              <w:t>(R+</w:t>
            </w:r>
            <w:proofErr w:type="gramStart"/>
            <w:r w:rsidRPr="00A86452">
              <w:rPr>
                <w:rFonts w:ascii="Arial" w:hAnsi="Arial" w:cs="Arial"/>
                <w:sz w:val="20"/>
                <w:szCs w:val="20"/>
              </w:rPr>
              <w:t>L)/</w:t>
            </w:r>
            <w:proofErr w:type="gramEnd"/>
            <w:r w:rsidRPr="00A8645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2E84696C" w14:textId="77777777" w:rsidR="000B6D0C" w:rsidRPr="00A86452" w:rsidRDefault="000B6D0C" w:rsidP="000B6D0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D9D9D9" w:themeFill="background1" w:themeFillShade="D9"/>
          </w:tcPr>
          <w:p w14:paraId="28CD2310" w14:textId="77777777" w:rsidR="00093826" w:rsidRPr="00A86452" w:rsidRDefault="00093826" w:rsidP="006B62C6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14:paraId="60C6D395" w14:textId="2BE2F776" w:rsidR="006B62C6" w:rsidRPr="00A86452" w:rsidRDefault="006B62C6" w:rsidP="006B62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86452">
              <w:rPr>
                <w:rFonts w:ascii="Arial" w:hAnsi="Arial" w:cs="Arial"/>
                <w:bCs/>
                <w:sz w:val="20"/>
                <w:szCs w:val="20"/>
              </w:rPr>
              <w:t xml:space="preserve">Punkte </w:t>
            </w:r>
            <w:r w:rsidR="003222E9" w:rsidRPr="00A86452">
              <w:rPr>
                <w:rFonts w:ascii="Arial" w:hAnsi="Arial" w:cs="Arial"/>
                <w:bCs/>
                <w:sz w:val="20"/>
                <w:szCs w:val="20"/>
              </w:rPr>
              <w:t>Mittelwert</w:t>
            </w:r>
            <w:r w:rsidRPr="00A86452">
              <w:rPr>
                <w:rFonts w:ascii="Arial" w:hAnsi="Arial" w:cs="Arial"/>
                <w:bCs/>
                <w:sz w:val="20"/>
                <w:szCs w:val="20"/>
              </w:rPr>
              <w:t xml:space="preserve"> beider Seiten</w:t>
            </w:r>
          </w:p>
          <w:p w14:paraId="6704EC2A" w14:textId="04D309BA" w:rsidR="00731326" w:rsidRPr="00A86452" w:rsidRDefault="006B62C6" w:rsidP="006E7DC6">
            <w:pPr>
              <w:rPr>
                <w:b/>
                <w:sz w:val="20"/>
                <w:szCs w:val="20"/>
              </w:rPr>
            </w:pPr>
            <w:r w:rsidRPr="00A86452">
              <w:rPr>
                <w:rFonts w:ascii="Arial" w:hAnsi="Arial" w:cs="Arial"/>
                <w:sz w:val="20"/>
                <w:szCs w:val="20"/>
              </w:rPr>
              <w:t>(R+</w:t>
            </w:r>
            <w:proofErr w:type="gramStart"/>
            <w:r w:rsidRPr="00A86452">
              <w:rPr>
                <w:rFonts w:ascii="Arial" w:hAnsi="Arial" w:cs="Arial"/>
                <w:sz w:val="20"/>
                <w:szCs w:val="20"/>
              </w:rPr>
              <w:t>L)/</w:t>
            </w:r>
            <w:proofErr w:type="gramEnd"/>
            <w:r w:rsidRPr="00A8645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2E4E5F8" w14:textId="77777777" w:rsidR="000B6D0C" w:rsidRPr="00A86452" w:rsidRDefault="000B6D0C" w:rsidP="000B6D0C">
            <w:pPr>
              <w:rPr>
                <w:sz w:val="20"/>
                <w:szCs w:val="20"/>
              </w:rPr>
            </w:pPr>
          </w:p>
        </w:tc>
      </w:tr>
      <w:tr w:rsidR="00F6577B" w:rsidRPr="00A86452" w14:paraId="54D0D777" w14:textId="77777777" w:rsidTr="007A5321">
        <w:trPr>
          <w:trHeight w:val="6114"/>
        </w:trPr>
        <w:tc>
          <w:tcPr>
            <w:tcW w:w="5529" w:type="dxa"/>
            <w:gridSpan w:val="3"/>
          </w:tcPr>
          <w:p w14:paraId="4440A165" w14:textId="77777777" w:rsidR="006B62C6" w:rsidRPr="00A86452" w:rsidRDefault="006B62C6" w:rsidP="00293762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E7C8644" w14:textId="31DF2FD4" w:rsidR="00B2436F" w:rsidRPr="00A86452" w:rsidRDefault="007F2ECE" w:rsidP="002937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6452">
              <w:rPr>
                <w:rFonts w:ascii="Arial" w:hAnsi="Arial" w:cs="Arial"/>
                <w:b/>
                <w:sz w:val="24"/>
                <w:szCs w:val="24"/>
              </w:rPr>
              <w:t xml:space="preserve">7) Schnelle </w:t>
            </w:r>
            <w:r w:rsidR="00573B37" w:rsidRPr="00A86452">
              <w:rPr>
                <w:rFonts w:ascii="Arial" w:hAnsi="Arial" w:cs="Arial"/>
                <w:b/>
                <w:sz w:val="24"/>
                <w:szCs w:val="24"/>
              </w:rPr>
              <w:t>alternierende</w:t>
            </w:r>
            <w:r w:rsidRPr="00A86452">
              <w:rPr>
                <w:rFonts w:ascii="Arial" w:hAnsi="Arial" w:cs="Arial"/>
                <w:b/>
                <w:sz w:val="24"/>
                <w:szCs w:val="24"/>
              </w:rPr>
              <w:t xml:space="preserve"> Handbewegungen</w:t>
            </w:r>
          </w:p>
          <w:p w14:paraId="0A37D219" w14:textId="77777777" w:rsidR="007F2ECE" w:rsidRPr="00A86452" w:rsidRDefault="007F2ECE" w:rsidP="00293762">
            <w:pPr>
              <w:rPr>
                <w:sz w:val="10"/>
                <w:szCs w:val="10"/>
              </w:rPr>
            </w:pPr>
          </w:p>
          <w:p w14:paraId="1A83B212" w14:textId="29DD6B0E" w:rsidR="00E44CDC" w:rsidRPr="00A86452" w:rsidRDefault="00E44CDC" w:rsidP="007F2ECE">
            <w:pPr>
              <w:rPr>
                <w:rFonts w:ascii="Times New Roman" w:hAnsi="Times New Roman" w:cs="Times New Roman"/>
                <w:b/>
              </w:rPr>
            </w:pPr>
            <w:r w:rsidRPr="00A86452">
              <w:rPr>
                <w:rFonts w:ascii="Times New Roman" w:hAnsi="Times New Roman" w:cs="Times New Roman"/>
                <w:b/>
              </w:rPr>
              <w:t xml:space="preserve">Für jede Seite </w:t>
            </w:r>
            <w:r w:rsidR="000017D3" w:rsidRPr="00A86452">
              <w:rPr>
                <w:rFonts w:ascii="Times New Roman" w:hAnsi="Times New Roman" w:cs="Times New Roman"/>
                <w:b/>
              </w:rPr>
              <w:t>einzeln</w:t>
            </w:r>
            <w:r w:rsidRPr="00A86452">
              <w:rPr>
                <w:rFonts w:ascii="Times New Roman" w:hAnsi="Times New Roman" w:cs="Times New Roman"/>
                <w:b/>
              </w:rPr>
              <w:t xml:space="preserve"> werten</w:t>
            </w:r>
          </w:p>
          <w:p w14:paraId="49531DBA" w14:textId="449BCD6B" w:rsidR="007F2ECE" w:rsidRPr="00A86452" w:rsidRDefault="00E44CDC" w:rsidP="00C53941">
            <w:pPr>
              <w:jc w:val="both"/>
              <w:rPr>
                <w:rFonts w:ascii="Times New Roman" w:hAnsi="Times New Roman" w:cs="Times New Roman"/>
              </w:rPr>
            </w:pPr>
            <w:r w:rsidRPr="00A86452">
              <w:rPr>
                <w:rFonts w:ascii="Times New Roman" w:hAnsi="Times New Roman" w:cs="Times New Roman"/>
              </w:rPr>
              <w:t>Die Person sitzt bequem</w:t>
            </w:r>
            <w:r w:rsidR="00573B37" w:rsidRPr="00A86452">
              <w:rPr>
                <w:rFonts w:ascii="Times New Roman" w:hAnsi="Times New Roman" w:cs="Times New Roman"/>
              </w:rPr>
              <w:t>, eventuell</w:t>
            </w:r>
            <w:r w:rsidRPr="00A86452">
              <w:rPr>
                <w:rFonts w:ascii="Times New Roman" w:hAnsi="Times New Roman" w:cs="Times New Roman"/>
              </w:rPr>
              <w:t xml:space="preserve"> Füße </w:t>
            </w:r>
            <w:r w:rsidR="00573B37" w:rsidRPr="00A86452">
              <w:rPr>
                <w:rFonts w:ascii="Times New Roman" w:hAnsi="Times New Roman" w:cs="Times New Roman"/>
              </w:rPr>
              <w:t>und</w:t>
            </w:r>
            <w:r w:rsidRPr="00A86452">
              <w:rPr>
                <w:rFonts w:ascii="Times New Roman" w:hAnsi="Times New Roman" w:cs="Times New Roman"/>
              </w:rPr>
              <w:t xml:space="preserve"> Rumpf unterstützen. Die Person wird </w:t>
            </w:r>
            <w:r w:rsidRPr="0026486F">
              <w:rPr>
                <w:rFonts w:ascii="Times New Roman" w:hAnsi="Times New Roman" w:cs="Times New Roman"/>
              </w:rPr>
              <w:t xml:space="preserve">gebeten, 10 </w:t>
            </w:r>
            <w:r w:rsidR="006072E3" w:rsidRPr="0026486F">
              <w:rPr>
                <w:rFonts w:ascii="Times New Roman" w:hAnsi="Times New Roman" w:cs="Times New Roman"/>
              </w:rPr>
              <w:t>Wiederholungen</w:t>
            </w:r>
            <w:r w:rsidRPr="0026486F">
              <w:rPr>
                <w:rFonts w:ascii="Times New Roman" w:hAnsi="Times New Roman" w:cs="Times New Roman"/>
              </w:rPr>
              <w:t xml:space="preserve"> von </w:t>
            </w:r>
            <w:r w:rsidR="00573B37" w:rsidRPr="0026486F">
              <w:rPr>
                <w:rFonts w:ascii="Times New Roman" w:hAnsi="Times New Roman" w:cs="Times New Roman"/>
              </w:rPr>
              <w:t>alternierenden</w:t>
            </w:r>
            <w:r w:rsidRPr="0026486F">
              <w:rPr>
                <w:rFonts w:ascii="Times New Roman" w:hAnsi="Times New Roman" w:cs="Times New Roman"/>
              </w:rPr>
              <w:t xml:space="preserve"> Pro- und Supination</w:t>
            </w:r>
            <w:r w:rsidR="00573B37" w:rsidRPr="0026486F">
              <w:rPr>
                <w:rFonts w:ascii="Times New Roman" w:hAnsi="Times New Roman" w:cs="Times New Roman"/>
              </w:rPr>
              <w:t>en</w:t>
            </w:r>
            <w:r w:rsidR="00844854" w:rsidRPr="0026486F">
              <w:rPr>
                <w:rFonts w:ascii="Times New Roman" w:hAnsi="Times New Roman" w:cs="Times New Roman"/>
              </w:rPr>
              <w:t xml:space="preserve"> der Hand </w:t>
            </w:r>
            <w:r w:rsidRPr="0026486F">
              <w:rPr>
                <w:rFonts w:ascii="Times New Roman" w:hAnsi="Times New Roman" w:cs="Times New Roman"/>
              </w:rPr>
              <w:t>auf dem Oberschenkel, so schnell</w:t>
            </w:r>
            <w:r w:rsidR="00623F0C" w:rsidRPr="0026486F">
              <w:rPr>
                <w:rFonts w:ascii="Times New Roman" w:hAnsi="Times New Roman" w:cs="Times New Roman"/>
              </w:rPr>
              <w:t xml:space="preserve"> </w:t>
            </w:r>
            <w:r w:rsidRPr="0026486F">
              <w:rPr>
                <w:rFonts w:ascii="Times New Roman" w:hAnsi="Times New Roman" w:cs="Times New Roman"/>
              </w:rPr>
              <w:t>und</w:t>
            </w:r>
            <w:r w:rsidR="00844854" w:rsidRPr="0026486F">
              <w:rPr>
                <w:rFonts w:ascii="Times New Roman" w:hAnsi="Times New Roman" w:cs="Times New Roman"/>
              </w:rPr>
              <w:t xml:space="preserve"> so </w:t>
            </w:r>
            <w:r w:rsidRPr="0026486F">
              <w:rPr>
                <w:rFonts w:ascii="Times New Roman" w:hAnsi="Times New Roman" w:cs="Times New Roman"/>
              </w:rPr>
              <w:t>genau wie möglich durchzuführen. Die Bewegung wird mit einer Geschwindigkeit von</w:t>
            </w:r>
            <w:r w:rsidR="007A71C3" w:rsidRPr="0026486F">
              <w:rPr>
                <w:rFonts w:ascii="Times New Roman" w:hAnsi="Times New Roman" w:cs="Times New Roman"/>
              </w:rPr>
              <w:t xml:space="preserve"> ca</w:t>
            </w:r>
            <w:r w:rsidR="00573B37" w:rsidRPr="0026486F">
              <w:rPr>
                <w:rFonts w:ascii="Times New Roman" w:hAnsi="Times New Roman" w:cs="Times New Roman"/>
              </w:rPr>
              <w:t>.</w:t>
            </w:r>
            <w:r w:rsidRPr="0026486F">
              <w:rPr>
                <w:rFonts w:ascii="Times New Roman" w:hAnsi="Times New Roman" w:cs="Times New Roman"/>
              </w:rPr>
              <w:t xml:space="preserve"> 10 </w:t>
            </w:r>
            <w:r w:rsidR="006072E3" w:rsidRPr="0026486F">
              <w:rPr>
                <w:rFonts w:ascii="Times New Roman" w:hAnsi="Times New Roman" w:cs="Times New Roman"/>
              </w:rPr>
              <w:t>Wiederholungen</w:t>
            </w:r>
            <w:r w:rsidR="00F06907" w:rsidRPr="00A86452">
              <w:rPr>
                <w:rFonts w:ascii="Times New Roman" w:hAnsi="Times New Roman" w:cs="Times New Roman"/>
              </w:rPr>
              <w:t>/</w:t>
            </w:r>
            <w:r w:rsidRPr="00A86452">
              <w:rPr>
                <w:rFonts w:ascii="Times New Roman" w:hAnsi="Times New Roman" w:cs="Times New Roman"/>
              </w:rPr>
              <w:t>7</w:t>
            </w:r>
            <w:r w:rsidR="007A71C3" w:rsidRPr="00A86452">
              <w:rPr>
                <w:rFonts w:ascii="Times New Roman" w:hAnsi="Times New Roman" w:cs="Times New Roman"/>
              </w:rPr>
              <w:t xml:space="preserve"> </w:t>
            </w:r>
            <w:r w:rsidRPr="00A86452">
              <w:rPr>
                <w:rFonts w:ascii="Times New Roman" w:hAnsi="Times New Roman" w:cs="Times New Roman"/>
              </w:rPr>
              <w:t>Sek</w:t>
            </w:r>
            <w:r w:rsidR="00683EE6" w:rsidRPr="00A86452">
              <w:rPr>
                <w:rFonts w:ascii="Times New Roman" w:hAnsi="Times New Roman" w:cs="Times New Roman"/>
              </w:rPr>
              <w:t>.</w:t>
            </w:r>
            <w:r w:rsidRPr="00A86452">
              <w:rPr>
                <w:rFonts w:ascii="Times New Roman" w:hAnsi="Times New Roman" w:cs="Times New Roman"/>
              </w:rPr>
              <w:t xml:space="preserve"> vorgezeigt. Die exakten Zeiten für die Bewegungsausführung </w:t>
            </w:r>
            <w:r w:rsidR="007A71C3" w:rsidRPr="00A86452">
              <w:rPr>
                <w:rFonts w:ascii="Times New Roman" w:hAnsi="Times New Roman" w:cs="Times New Roman"/>
              </w:rPr>
              <w:t xml:space="preserve">der Person </w:t>
            </w:r>
            <w:r w:rsidRPr="00A86452">
              <w:rPr>
                <w:rFonts w:ascii="Times New Roman" w:hAnsi="Times New Roman" w:cs="Times New Roman"/>
              </w:rPr>
              <w:t xml:space="preserve">müssen gemessen werden. </w:t>
            </w:r>
          </w:p>
          <w:p w14:paraId="14A84376" w14:textId="77777777" w:rsidR="00731326" w:rsidRPr="00A86452" w:rsidRDefault="00731326" w:rsidP="007F2ECE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080FF27E" w14:textId="2C7E972A" w:rsidR="00E44CDC" w:rsidRPr="00A86452" w:rsidRDefault="00E44CDC" w:rsidP="002322C0">
            <w:pPr>
              <w:pStyle w:val="Listenabsatz"/>
              <w:numPr>
                <w:ilvl w:val="0"/>
                <w:numId w:val="20"/>
              </w:numPr>
              <w:spacing w:after="120"/>
              <w:ind w:left="460" w:hanging="28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Normal, keine Unregelmäßigkeiten (durchgeführt </w:t>
            </w:r>
            <w:r w:rsidR="00A8749E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in</w:t>
            </w:r>
            <w:r w:rsidR="001E4261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D64C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&lt;</w:t>
            </w:r>
            <w:r w:rsidR="001E4261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10 Sek</w:t>
            </w:r>
            <w:r w:rsidR="00435707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66D68C96" w14:textId="1442E8EE" w:rsidR="00E44CDC" w:rsidRPr="00A86452" w:rsidRDefault="00E44CDC" w:rsidP="002322C0">
            <w:pPr>
              <w:pStyle w:val="Listenabsatz"/>
              <w:numPr>
                <w:ilvl w:val="0"/>
                <w:numId w:val="20"/>
              </w:numPr>
              <w:spacing w:after="120"/>
              <w:ind w:left="460" w:hanging="28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Leicht unregelmäßig (durchgeführt </w:t>
            </w:r>
            <w:r w:rsidR="00A8749E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 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&lt;</w:t>
            </w:r>
            <w:r w:rsidR="001E4261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10 Sek</w:t>
            </w:r>
            <w:r w:rsidR="00435707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4FDC34E7" w14:textId="72D1B6AA" w:rsidR="00E44CDC" w:rsidRPr="00A86452" w:rsidRDefault="00E44CDC" w:rsidP="002322C0">
            <w:pPr>
              <w:pStyle w:val="Listenabsatz"/>
              <w:numPr>
                <w:ilvl w:val="0"/>
                <w:numId w:val="20"/>
              </w:numPr>
              <w:spacing w:after="120"/>
              <w:ind w:left="460" w:hanging="28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Deutlich unregelmäßig, einzelne Bewegungen schwer zu </w:t>
            </w:r>
            <w:r w:rsidR="00683EE6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unterscheiden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oder unterbrochen (durchgeführt</w:t>
            </w:r>
            <w:r w:rsidR="00A8749E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</w:t>
            </w:r>
            <w:r w:rsidR="001E4261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D64C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&lt;</w:t>
            </w:r>
            <w:r w:rsidR="001E4261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10 Sek</w:t>
            </w:r>
            <w:r w:rsidR="00435707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</w:p>
          <w:p w14:paraId="4DE656A9" w14:textId="59362917" w:rsidR="002322C0" w:rsidRPr="00A86452" w:rsidRDefault="00E44CDC" w:rsidP="001E4261">
            <w:pPr>
              <w:pStyle w:val="Listenabsatz"/>
              <w:numPr>
                <w:ilvl w:val="0"/>
                <w:numId w:val="20"/>
              </w:numPr>
              <w:spacing w:after="120"/>
              <w:ind w:left="460" w:hanging="28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Sehr unregelmäßig, einzelne Bewegungen schwer zu </w:t>
            </w:r>
            <w:r w:rsidR="00683EE6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unterscheiden</w:t>
            </w:r>
            <w:r w:rsidR="00927BF0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oder unterbrochen 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(durchgeführt</w:t>
            </w:r>
            <w:r w:rsidR="00A8749E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</w:t>
            </w:r>
            <w:r w:rsidR="007B467D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D64C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&gt;</w:t>
            </w:r>
            <w:r w:rsidR="001E4261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10 Sek</w:t>
            </w:r>
            <w:r w:rsidR="00435707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067AB1A2" w14:textId="3B8A0B91" w:rsidR="00DE4A4D" w:rsidRPr="00A86452" w:rsidRDefault="00EF3367" w:rsidP="007A5321">
            <w:pPr>
              <w:pStyle w:val="Listenabsatz"/>
              <w:numPr>
                <w:ilvl w:val="0"/>
                <w:numId w:val="20"/>
              </w:numPr>
              <w:spacing w:after="120"/>
              <w:ind w:left="460" w:hanging="284"/>
              <w:contextualSpacing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Durchführen von </w:t>
            </w:r>
            <w:r w:rsidR="00E44CDC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</w:t>
            </w:r>
            <w:r w:rsidR="006072E3" w:rsidRPr="006E29DB">
              <w:rPr>
                <w:rFonts w:ascii="Times New Roman" w:hAnsi="Times New Roman" w:cs="Times New Roman"/>
                <w:b/>
                <w:sz w:val="20"/>
                <w:szCs w:val="20"/>
              </w:rPr>
              <w:t>Wiederholungen</w:t>
            </w:r>
            <w:r w:rsidR="00E44CDC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nicht möglich</w:t>
            </w:r>
          </w:p>
        </w:tc>
        <w:tc>
          <w:tcPr>
            <w:tcW w:w="5387" w:type="dxa"/>
            <w:gridSpan w:val="3"/>
          </w:tcPr>
          <w:p w14:paraId="2BFD489A" w14:textId="77777777" w:rsidR="006B62C6" w:rsidRPr="00A86452" w:rsidRDefault="006B62C6" w:rsidP="00B2436F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ED710FE" w14:textId="77777777" w:rsidR="00D356AA" w:rsidRPr="00A86452" w:rsidRDefault="006857E2" w:rsidP="00B2436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6452">
              <w:rPr>
                <w:rFonts w:ascii="Arial" w:hAnsi="Arial" w:cs="Arial"/>
                <w:b/>
                <w:sz w:val="24"/>
                <w:szCs w:val="24"/>
              </w:rPr>
              <w:t xml:space="preserve">8) </w:t>
            </w:r>
            <w:r w:rsidR="00E44CDC" w:rsidRPr="00A86452">
              <w:rPr>
                <w:rFonts w:ascii="Arial" w:hAnsi="Arial" w:cs="Arial"/>
                <w:b/>
                <w:sz w:val="24"/>
                <w:szCs w:val="24"/>
              </w:rPr>
              <w:t>Knie-Hacke Versuch</w:t>
            </w:r>
          </w:p>
          <w:p w14:paraId="0BB399F9" w14:textId="77777777" w:rsidR="006857E2" w:rsidRPr="00A86452" w:rsidRDefault="006857E2" w:rsidP="00B2436F">
            <w:pPr>
              <w:rPr>
                <w:sz w:val="10"/>
                <w:szCs w:val="10"/>
              </w:rPr>
            </w:pPr>
          </w:p>
          <w:p w14:paraId="042693B1" w14:textId="6B4C0CDD" w:rsidR="00E44CDC" w:rsidRPr="00A86452" w:rsidRDefault="00E44CDC" w:rsidP="00B2436F">
            <w:pPr>
              <w:rPr>
                <w:rFonts w:ascii="Times New Roman" w:hAnsi="Times New Roman" w:cs="Times New Roman"/>
                <w:b/>
              </w:rPr>
            </w:pPr>
            <w:r w:rsidRPr="00A86452">
              <w:rPr>
                <w:rFonts w:ascii="Times New Roman" w:hAnsi="Times New Roman" w:cs="Times New Roman"/>
                <w:b/>
              </w:rPr>
              <w:t xml:space="preserve">Für jede Seite </w:t>
            </w:r>
            <w:r w:rsidR="0000066B" w:rsidRPr="00A86452">
              <w:rPr>
                <w:rFonts w:ascii="Times New Roman" w:hAnsi="Times New Roman" w:cs="Times New Roman"/>
                <w:b/>
              </w:rPr>
              <w:t>einzeln</w:t>
            </w:r>
            <w:r w:rsidRPr="00A86452">
              <w:rPr>
                <w:rFonts w:ascii="Times New Roman" w:hAnsi="Times New Roman" w:cs="Times New Roman"/>
                <w:b/>
              </w:rPr>
              <w:t xml:space="preserve"> werten </w:t>
            </w:r>
          </w:p>
          <w:p w14:paraId="56FCA38C" w14:textId="66B1DD90" w:rsidR="006857E2" w:rsidRPr="00A86452" w:rsidRDefault="00E44CDC" w:rsidP="00C53941">
            <w:pPr>
              <w:jc w:val="both"/>
              <w:rPr>
                <w:rFonts w:ascii="Times New Roman" w:hAnsi="Times New Roman" w:cs="Times New Roman"/>
              </w:rPr>
            </w:pPr>
            <w:r w:rsidRPr="00A86452">
              <w:rPr>
                <w:rFonts w:ascii="Times New Roman" w:hAnsi="Times New Roman" w:cs="Times New Roman"/>
              </w:rPr>
              <w:t>Die Person liegt auf einer Untersuchungsliege</w:t>
            </w:r>
            <w:r w:rsidR="00623F0C" w:rsidRPr="00A86452">
              <w:rPr>
                <w:rFonts w:ascii="Times New Roman" w:hAnsi="Times New Roman" w:cs="Times New Roman"/>
              </w:rPr>
              <w:t>,</w:t>
            </w:r>
            <w:r w:rsidR="00683EE6" w:rsidRPr="00A86452">
              <w:rPr>
                <w:rFonts w:ascii="Times New Roman" w:hAnsi="Times New Roman" w:cs="Times New Roman"/>
              </w:rPr>
              <w:t xml:space="preserve"> </w:t>
            </w:r>
            <w:r w:rsidRPr="00A86452">
              <w:rPr>
                <w:rFonts w:ascii="Times New Roman" w:hAnsi="Times New Roman" w:cs="Times New Roman"/>
              </w:rPr>
              <w:t xml:space="preserve">ohne </w:t>
            </w:r>
            <w:r w:rsidR="002F13B6" w:rsidRPr="00A86452">
              <w:rPr>
                <w:rFonts w:ascii="Times New Roman" w:hAnsi="Times New Roman" w:cs="Times New Roman"/>
              </w:rPr>
              <w:t xml:space="preserve">auf </w:t>
            </w:r>
            <w:r w:rsidRPr="00A86452">
              <w:rPr>
                <w:rFonts w:ascii="Times New Roman" w:hAnsi="Times New Roman" w:cs="Times New Roman"/>
              </w:rPr>
              <w:t>die Beine zu sehen. Sie wird gebeten, ein Bein anzuheben, mit der Ferse das Knie</w:t>
            </w:r>
            <w:r w:rsidR="00683EE6" w:rsidRPr="00A86452">
              <w:rPr>
                <w:rFonts w:ascii="Times New Roman" w:hAnsi="Times New Roman" w:cs="Times New Roman"/>
              </w:rPr>
              <w:t xml:space="preserve"> der Gegenseite</w:t>
            </w:r>
            <w:r w:rsidRPr="00A86452">
              <w:rPr>
                <w:rFonts w:ascii="Times New Roman" w:hAnsi="Times New Roman" w:cs="Times New Roman"/>
              </w:rPr>
              <w:t xml:space="preserve"> zu berühren und entlang des Schienbeins zum Knöchel zu gleiten und anschließend das Bein zurück auf die Liege zu legen. Diese Aufgabe wird </w:t>
            </w:r>
            <w:r w:rsidR="004A1ABF">
              <w:rPr>
                <w:rFonts w:ascii="Times New Roman" w:hAnsi="Times New Roman" w:cs="Times New Roman"/>
              </w:rPr>
              <w:t>drei</w:t>
            </w:r>
            <w:r w:rsidRPr="00A86452">
              <w:rPr>
                <w:rFonts w:ascii="Times New Roman" w:hAnsi="Times New Roman" w:cs="Times New Roman"/>
              </w:rPr>
              <w:t xml:space="preserve"> Mal wiederholt. Jede Gleitbewegung sollte innerhalb</w:t>
            </w:r>
            <w:r w:rsidR="00683EE6" w:rsidRPr="00A86452">
              <w:rPr>
                <w:rFonts w:ascii="Times New Roman" w:hAnsi="Times New Roman" w:cs="Times New Roman"/>
              </w:rPr>
              <w:t xml:space="preserve">      </w:t>
            </w:r>
            <w:r w:rsidRPr="00A86452">
              <w:rPr>
                <w:rFonts w:ascii="Times New Roman" w:hAnsi="Times New Roman" w:cs="Times New Roman"/>
              </w:rPr>
              <w:t>1 Sek</w:t>
            </w:r>
            <w:r w:rsidR="00683EE6" w:rsidRPr="00A86452">
              <w:rPr>
                <w:rFonts w:ascii="Times New Roman" w:hAnsi="Times New Roman" w:cs="Times New Roman"/>
              </w:rPr>
              <w:t>.</w:t>
            </w:r>
            <w:r w:rsidRPr="00A86452">
              <w:rPr>
                <w:rFonts w:ascii="Times New Roman" w:hAnsi="Times New Roman" w:cs="Times New Roman"/>
              </w:rPr>
              <w:t xml:space="preserve"> durchgeführt werden. Wird die </w:t>
            </w:r>
            <w:r w:rsidR="002F13B6" w:rsidRPr="00A86452">
              <w:rPr>
                <w:rFonts w:ascii="Times New Roman" w:hAnsi="Times New Roman" w:cs="Times New Roman"/>
              </w:rPr>
              <w:t>Gleitb</w:t>
            </w:r>
            <w:r w:rsidRPr="00A86452">
              <w:rPr>
                <w:rFonts w:ascii="Times New Roman" w:hAnsi="Times New Roman" w:cs="Times New Roman"/>
              </w:rPr>
              <w:t xml:space="preserve">ewegung </w:t>
            </w:r>
            <w:r w:rsidR="00683EE6" w:rsidRPr="00A86452">
              <w:rPr>
                <w:rFonts w:ascii="Times New Roman" w:hAnsi="Times New Roman" w:cs="Times New Roman"/>
              </w:rPr>
              <w:t>bei</w:t>
            </w:r>
            <w:r w:rsidR="002F13B6" w:rsidRPr="00A86452">
              <w:rPr>
                <w:rFonts w:ascii="Times New Roman" w:hAnsi="Times New Roman" w:cs="Times New Roman"/>
              </w:rPr>
              <w:t xml:space="preserve"> allen 3 Wiederholungen ohne Kontakt der Ferse zum Schienbein durchgeführt, </w:t>
            </w:r>
            <w:r w:rsidRPr="00A86452">
              <w:rPr>
                <w:rFonts w:ascii="Times New Roman" w:hAnsi="Times New Roman" w:cs="Times New Roman"/>
              </w:rPr>
              <w:t>so wird dies mit 4 be</w:t>
            </w:r>
            <w:r w:rsidR="00260F74" w:rsidRPr="00A86452">
              <w:rPr>
                <w:rFonts w:ascii="Times New Roman" w:hAnsi="Times New Roman" w:cs="Times New Roman"/>
              </w:rPr>
              <w:t>wertet</w:t>
            </w:r>
            <w:r w:rsidRPr="00A86452">
              <w:rPr>
                <w:rFonts w:ascii="Times New Roman" w:hAnsi="Times New Roman" w:cs="Times New Roman"/>
              </w:rPr>
              <w:t xml:space="preserve">. </w:t>
            </w:r>
          </w:p>
          <w:p w14:paraId="351B1F2E" w14:textId="77777777" w:rsidR="00E44CDC" w:rsidRPr="00A86452" w:rsidRDefault="00E44CDC" w:rsidP="00B2436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6C880212" w14:textId="77777777" w:rsidR="006857E2" w:rsidRPr="00A86452" w:rsidRDefault="006857E2" w:rsidP="002322C0">
            <w:pPr>
              <w:pStyle w:val="Listenabsatz"/>
              <w:numPr>
                <w:ilvl w:val="0"/>
                <w:numId w:val="17"/>
              </w:numPr>
              <w:spacing w:after="120"/>
              <w:ind w:left="461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Normal</w:t>
            </w:r>
          </w:p>
          <w:p w14:paraId="38C46EFD" w14:textId="4B96749E" w:rsidR="00E44CDC" w:rsidRPr="00A86452" w:rsidRDefault="00E44CDC" w:rsidP="002322C0">
            <w:pPr>
              <w:pStyle w:val="Listenabsatz"/>
              <w:numPr>
                <w:ilvl w:val="0"/>
                <w:numId w:val="17"/>
              </w:numPr>
              <w:spacing w:after="120"/>
              <w:ind w:left="461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Leicht auffällig, Kontakt zum Schienbein </w:t>
            </w:r>
            <w:r w:rsidR="00547486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bleibt erhalten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2E2C2E3" w14:textId="1F7ADC0A" w:rsidR="00E44CDC" w:rsidRPr="00A86452" w:rsidRDefault="00E44CDC" w:rsidP="002322C0">
            <w:pPr>
              <w:pStyle w:val="Listenabsatz"/>
              <w:numPr>
                <w:ilvl w:val="0"/>
                <w:numId w:val="17"/>
              </w:numPr>
              <w:spacing w:after="120"/>
              <w:ind w:left="461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Deutlich auffällig, Kontakt zum Schienbein geht bis zu </w:t>
            </w:r>
            <w:r w:rsidR="004A1ABF">
              <w:rPr>
                <w:rFonts w:ascii="Times New Roman" w:hAnsi="Times New Roman" w:cs="Times New Roman"/>
                <w:b/>
                <w:sz w:val="20"/>
                <w:szCs w:val="20"/>
              </w:rPr>
              <w:t>drei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Mal </w:t>
            </w:r>
            <w:r w:rsidR="00683F75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über</w:t>
            </w:r>
            <w:r w:rsidR="00683EE6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alle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</w:t>
            </w:r>
            <w:r w:rsidR="00547486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Wiederholungen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verloren </w:t>
            </w:r>
          </w:p>
          <w:p w14:paraId="305B7CA5" w14:textId="7BAD4E0D" w:rsidR="00E44CDC" w:rsidRPr="00A86452" w:rsidRDefault="00E44CDC" w:rsidP="002322C0">
            <w:pPr>
              <w:pStyle w:val="Listenabsatz"/>
              <w:numPr>
                <w:ilvl w:val="0"/>
                <w:numId w:val="17"/>
              </w:numPr>
              <w:spacing w:after="120"/>
              <w:ind w:left="461" w:hanging="283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Stark auffällig, Kontakt zum Schienbein geht </w:t>
            </w:r>
            <w:r w:rsidR="004A1ABF">
              <w:rPr>
                <w:rFonts w:ascii="Times New Roman" w:hAnsi="Times New Roman" w:cs="Times New Roman"/>
                <w:b/>
                <w:sz w:val="20"/>
                <w:szCs w:val="20"/>
              </w:rPr>
              <w:t>vier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Mal oder öfter </w:t>
            </w:r>
            <w:r w:rsidR="00683F75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über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83EE6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alle 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="00547486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Wiederholungen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verloren</w:t>
            </w:r>
          </w:p>
          <w:p w14:paraId="40C99B49" w14:textId="6E14E88B" w:rsidR="00D356AA" w:rsidRPr="00A86452" w:rsidRDefault="00EF3367" w:rsidP="002322C0">
            <w:pPr>
              <w:pStyle w:val="Listenabsatz"/>
              <w:numPr>
                <w:ilvl w:val="0"/>
                <w:numId w:val="17"/>
              </w:numPr>
              <w:spacing w:after="120"/>
              <w:ind w:left="461" w:hanging="283"/>
              <w:contextualSpacing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Durchführen der</w:t>
            </w:r>
            <w:r w:rsidR="00E44CDC"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Aufgabe </w:t>
            </w:r>
            <w:r w:rsidRPr="00A86452">
              <w:rPr>
                <w:rFonts w:ascii="Times New Roman" w:hAnsi="Times New Roman" w:cs="Times New Roman"/>
                <w:b/>
                <w:sz w:val="20"/>
                <w:szCs w:val="20"/>
              </w:rPr>
              <w:t>nicht möglich</w:t>
            </w:r>
          </w:p>
          <w:p w14:paraId="11571517" w14:textId="77777777" w:rsidR="00F6577B" w:rsidRPr="00A86452" w:rsidRDefault="0053245C" w:rsidP="00B2436F">
            <w:pPr>
              <w:rPr>
                <w:sz w:val="20"/>
                <w:szCs w:val="20"/>
              </w:rPr>
            </w:pPr>
            <w:r w:rsidRPr="00A86452">
              <w:rPr>
                <w:sz w:val="20"/>
                <w:szCs w:val="20"/>
              </w:rPr>
              <w:t xml:space="preserve"> </w:t>
            </w:r>
          </w:p>
        </w:tc>
      </w:tr>
      <w:tr w:rsidR="006E7DC6" w:rsidRPr="00A86452" w14:paraId="2448B9C7" w14:textId="77777777" w:rsidTr="003D70D4">
        <w:trPr>
          <w:trHeight w:val="347"/>
        </w:trPr>
        <w:tc>
          <w:tcPr>
            <w:tcW w:w="2411" w:type="dxa"/>
          </w:tcPr>
          <w:p w14:paraId="3AB66119" w14:textId="77777777" w:rsidR="006E7DC6" w:rsidRPr="00A86452" w:rsidRDefault="006E7DC6" w:rsidP="003D70D4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01B7D4CD" w14:textId="77777777" w:rsidR="006E7DC6" w:rsidRPr="00A86452" w:rsidRDefault="006E7DC6" w:rsidP="003D70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86452">
              <w:rPr>
                <w:rFonts w:ascii="Arial" w:hAnsi="Arial" w:cs="Arial"/>
                <w:b/>
              </w:rPr>
              <w:t>Punkte</w:t>
            </w:r>
          </w:p>
        </w:tc>
        <w:tc>
          <w:tcPr>
            <w:tcW w:w="1565" w:type="dxa"/>
          </w:tcPr>
          <w:p w14:paraId="046B725A" w14:textId="77777777" w:rsidR="006E7DC6" w:rsidRPr="00A86452" w:rsidRDefault="006E7DC6" w:rsidP="003D70D4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290E8AD1" w14:textId="77777777" w:rsidR="006E7DC6" w:rsidRPr="00A86452" w:rsidRDefault="006E7DC6" w:rsidP="003D70D4">
            <w:r w:rsidRPr="00A86452">
              <w:rPr>
                <w:rFonts w:ascii="Arial" w:hAnsi="Arial" w:cs="Arial"/>
                <w:b/>
              </w:rPr>
              <w:t>R</w:t>
            </w:r>
            <w:r w:rsidRPr="00A86452">
              <w:rPr>
                <w:rFonts w:ascii="Arial" w:hAnsi="Arial" w:cs="Arial"/>
                <w:bCs/>
              </w:rPr>
              <w:t>echts</w:t>
            </w:r>
          </w:p>
        </w:tc>
        <w:tc>
          <w:tcPr>
            <w:tcW w:w="1553" w:type="dxa"/>
          </w:tcPr>
          <w:p w14:paraId="2DF02D2A" w14:textId="77777777" w:rsidR="006E7DC6" w:rsidRPr="00A86452" w:rsidRDefault="006E7DC6" w:rsidP="003D70D4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72016628" w14:textId="77777777" w:rsidR="006E7DC6" w:rsidRPr="00A86452" w:rsidRDefault="006E7DC6" w:rsidP="003D70D4">
            <w:r w:rsidRPr="00A86452">
              <w:rPr>
                <w:rFonts w:ascii="Arial" w:hAnsi="Arial" w:cs="Arial"/>
                <w:b/>
              </w:rPr>
              <w:t>L</w:t>
            </w:r>
            <w:r w:rsidRPr="00A86452">
              <w:rPr>
                <w:rFonts w:ascii="Arial" w:hAnsi="Arial" w:cs="Arial"/>
                <w:bCs/>
              </w:rPr>
              <w:t>inks</w:t>
            </w:r>
          </w:p>
        </w:tc>
        <w:tc>
          <w:tcPr>
            <w:tcW w:w="2553" w:type="dxa"/>
          </w:tcPr>
          <w:p w14:paraId="3AB8F013" w14:textId="77777777" w:rsidR="006E7DC6" w:rsidRPr="00A86452" w:rsidRDefault="006E7DC6" w:rsidP="003D70D4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63DEDB8C" w14:textId="77777777" w:rsidR="006E7DC6" w:rsidRPr="00A86452" w:rsidRDefault="006E7DC6" w:rsidP="003D70D4">
            <w:pPr>
              <w:rPr>
                <w:b/>
              </w:rPr>
            </w:pPr>
            <w:r w:rsidRPr="00A86452">
              <w:rPr>
                <w:rFonts w:ascii="Arial" w:hAnsi="Arial" w:cs="Arial"/>
                <w:b/>
              </w:rPr>
              <w:t>Punkte</w:t>
            </w:r>
          </w:p>
        </w:tc>
        <w:tc>
          <w:tcPr>
            <w:tcW w:w="1416" w:type="dxa"/>
          </w:tcPr>
          <w:p w14:paraId="7799711C" w14:textId="77777777" w:rsidR="006E7DC6" w:rsidRPr="00A86452" w:rsidRDefault="006E7DC6" w:rsidP="003D70D4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5495248D" w14:textId="77777777" w:rsidR="006E7DC6" w:rsidRPr="00A86452" w:rsidRDefault="006E7DC6" w:rsidP="003D70D4">
            <w:r w:rsidRPr="00A86452">
              <w:rPr>
                <w:rFonts w:ascii="Arial" w:hAnsi="Arial" w:cs="Arial"/>
                <w:b/>
              </w:rPr>
              <w:t>R</w:t>
            </w:r>
            <w:r w:rsidRPr="00A86452">
              <w:rPr>
                <w:rFonts w:ascii="Arial" w:hAnsi="Arial" w:cs="Arial"/>
                <w:bCs/>
              </w:rPr>
              <w:t>echts</w:t>
            </w:r>
          </w:p>
        </w:tc>
        <w:tc>
          <w:tcPr>
            <w:tcW w:w="1418" w:type="dxa"/>
          </w:tcPr>
          <w:p w14:paraId="78A805EB" w14:textId="77777777" w:rsidR="006E7DC6" w:rsidRPr="00A86452" w:rsidRDefault="006E7DC6" w:rsidP="003D70D4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60F7FA43" w14:textId="77777777" w:rsidR="006E7DC6" w:rsidRPr="00A86452" w:rsidRDefault="006E7DC6" w:rsidP="003D70D4">
            <w:r w:rsidRPr="00A86452">
              <w:rPr>
                <w:rFonts w:ascii="Arial" w:hAnsi="Arial" w:cs="Arial"/>
                <w:b/>
              </w:rPr>
              <w:t>L</w:t>
            </w:r>
            <w:r w:rsidRPr="00A86452">
              <w:rPr>
                <w:rFonts w:ascii="Arial" w:hAnsi="Arial" w:cs="Arial"/>
                <w:bCs/>
              </w:rPr>
              <w:t>inks</w:t>
            </w:r>
          </w:p>
        </w:tc>
      </w:tr>
      <w:tr w:rsidR="006E7DC6" w:rsidRPr="006E7DC6" w14:paraId="41187792" w14:textId="77777777" w:rsidTr="007E745B">
        <w:trPr>
          <w:trHeight w:val="564"/>
        </w:trPr>
        <w:tc>
          <w:tcPr>
            <w:tcW w:w="3976" w:type="dxa"/>
            <w:gridSpan w:val="2"/>
            <w:shd w:val="clear" w:color="auto" w:fill="D9D9D9" w:themeFill="background1" w:themeFillShade="D9"/>
          </w:tcPr>
          <w:p w14:paraId="795F8254" w14:textId="77777777" w:rsidR="006E7DC6" w:rsidRPr="00A86452" w:rsidRDefault="006E7DC6" w:rsidP="003D70D4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14:paraId="6017C301" w14:textId="77777777" w:rsidR="006E7DC6" w:rsidRPr="00A86452" w:rsidRDefault="006E7DC6" w:rsidP="003D70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86452">
              <w:rPr>
                <w:rFonts w:ascii="Arial" w:hAnsi="Arial" w:cs="Arial"/>
                <w:bCs/>
                <w:sz w:val="20"/>
                <w:szCs w:val="20"/>
              </w:rPr>
              <w:t>Punkte Mittelwert beider Seiten</w:t>
            </w:r>
          </w:p>
          <w:p w14:paraId="0AA0EC30" w14:textId="77777777" w:rsidR="006E7DC6" w:rsidRPr="00A86452" w:rsidRDefault="006E7DC6" w:rsidP="003D70D4">
            <w:pPr>
              <w:rPr>
                <w:rFonts w:ascii="Arial" w:hAnsi="Arial" w:cs="Arial"/>
                <w:sz w:val="20"/>
                <w:szCs w:val="20"/>
              </w:rPr>
            </w:pPr>
            <w:r w:rsidRPr="00A86452">
              <w:rPr>
                <w:rFonts w:ascii="Arial" w:hAnsi="Arial" w:cs="Arial"/>
                <w:sz w:val="20"/>
                <w:szCs w:val="20"/>
              </w:rPr>
              <w:t>(R+</w:t>
            </w:r>
            <w:proofErr w:type="gramStart"/>
            <w:r w:rsidRPr="00A86452">
              <w:rPr>
                <w:rFonts w:ascii="Arial" w:hAnsi="Arial" w:cs="Arial"/>
                <w:sz w:val="20"/>
                <w:szCs w:val="20"/>
              </w:rPr>
              <w:t>L)/</w:t>
            </w:r>
            <w:proofErr w:type="gramEnd"/>
            <w:r w:rsidRPr="00A8645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5A91935A" w14:textId="77777777" w:rsidR="006E7DC6" w:rsidRPr="00A86452" w:rsidRDefault="006E7DC6" w:rsidP="003D70D4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D9D9D9" w:themeFill="background1" w:themeFillShade="D9"/>
          </w:tcPr>
          <w:p w14:paraId="1DCEBA17" w14:textId="77777777" w:rsidR="006E7DC6" w:rsidRPr="00A86452" w:rsidRDefault="006E7DC6" w:rsidP="003D70D4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14:paraId="1EC5C865" w14:textId="77777777" w:rsidR="006E7DC6" w:rsidRPr="00A86452" w:rsidRDefault="006E7DC6" w:rsidP="003D70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86452">
              <w:rPr>
                <w:rFonts w:ascii="Arial" w:hAnsi="Arial" w:cs="Arial"/>
                <w:bCs/>
                <w:sz w:val="20"/>
                <w:szCs w:val="20"/>
              </w:rPr>
              <w:t>Punkte Mittelwert beider Seiten</w:t>
            </w:r>
          </w:p>
          <w:p w14:paraId="24A57B79" w14:textId="77777777" w:rsidR="006E7DC6" w:rsidRPr="00A86452" w:rsidRDefault="006E7DC6" w:rsidP="003D70D4">
            <w:pPr>
              <w:rPr>
                <w:b/>
                <w:sz w:val="20"/>
                <w:szCs w:val="20"/>
              </w:rPr>
            </w:pPr>
            <w:r w:rsidRPr="00A86452">
              <w:rPr>
                <w:rFonts w:ascii="Arial" w:hAnsi="Arial" w:cs="Arial"/>
                <w:sz w:val="20"/>
                <w:szCs w:val="20"/>
              </w:rPr>
              <w:t>(R+</w:t>
            </w:r>
            <w:proofErr w:type="gramStart"/>
            <w:r w:rsidRPr="00A86452">
              <w:rPr>
                <w:rFonts w:ascii="Arial" w:hAnsi="Arial" w:cs="Arial"/>
                <w:sz w:val="20"/>
                <w:szCs w:val="20"/>
              </w:rPr>
              <w:t>L)/</w:t>
            </w:r>
            <w:proofErr w:type="gramEnd"/>
            <w:r w:rsidRPr="00A8645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B7E8DF2" w14:textId="77777777" w:rsidR="006E7DC6" w:rsidRPr="00A86452" w:rsidRDefault="006E7DC6" w:rsidP="003D70D4">
            <w:pPr>
              <w:rPr>
                <w:sz w:val="20"/>
                <w:szCs w:val="20"/>
              </w:rPr>
            </w:pPr>
          </w:p>
        </w:tc>
      </w:tr>
    </w:tbl>
    <w:p w14:paraId="0B2978CB" w14:textId="2347D3F6" w:rsidR="009B1376" w:rsidRPr="00115508" w:rsidRDefault="004D093C" w:rsidP="009B1376">
      <w:pPr>
        <w:ind w:left="-851" w:right="-99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SARA-Score berechnet sich aus der </w:t>
      </w:r>
      <w:r w:rsidR="007E745B" w:rsidRPr="007A5321">
        <w:rPr>
          <w:rFonts w:ascii="Times New Roman" w:hAnsi="Times New Roman" w:cs="Times New Roman"/>
          <w:sz w:val="20"/>
          <w:szCs w:val="20"/>
        </w:rPr>
        <w:t xml:space="preserve">Summe aller grau hinterlegten Felder (Spanne 0-40; siehe </w:t>
      </w:r>
      <w:r w:rsidR="007A5321" w:rsidRPr="007A5321">
        <w:rPr>
          <w:rFonts w:ascii="Times New Roman" w:hAnsi="Times New Roman" w:cs="Times New Roman"/>
          <w:sz w:val="20"/>
          <w:szCs w:val="20"/>
        </w:rPr>
        <w:t>Schmitz-Hübsch et al. 2006.</w:t>
      </w:r>
      <w:r w:rsidR="008D64CE">
        <w:rPr>
          <w:rFonts w:ascii="Times New Roman" w:hAnsi="Times New Roman" w:cs="Times New Roman"/>
          <w:sz w:val="20"/>
          <w:szCs w:val="20"/>
        </w:rPr>
        <w:t>)</w:t>
      </w:r>
      <w:r w:rsidR="008D64CE">
        <w:rPr>
          <w:rFonts w:ascii="Times New Roman" w:hAnsi="Times New Roman" w:cs="Times New Roman"/>
          <w:sz w:val="20"/>
          <w:szCs w:val="20"/>
        </w:rPr>
        <w:br/>
      </w:r>
      <w:r w:rsidR="0045189D" w:rsidRPr="00115508">
        <w:rPr>
          <w:rFonts w:ascii="Times New Roman" w:hAnsi="Times New Roman" w:cs="Times New Roman"/>
          <w:sz w:val="20"/>
          <w:szCs w:val="20"/>
        </w:rPr>
        <w:t>kulturell</w:t>
      </w:r>
      <w:r w:rsidR="001C4E2B" w:rsidRPr="00115508">
        <w:rPr>
          <w:rFonts w:ascii="Times New Roman" w:hAnsi="Times New Roman" w:cs="Times New Roman"/>
          <w:sz w:val="20"/>
          <w:szCs w:val="20"/>
        </w:rPr>
        <w:t>e Anpassung und Üb</w:t>
      </w:r>
      <w:r w:rsidR="0045189D" w:rsidRPr="00115508">
        <w:rPr>
          <w:rFonts w:ascii="Times New Roman" w:hAnsi="Times New Roman" w:cs="Times New Roman"/>
          <w:sz w:val="20"/>
          <w:szCs w:val="20"/>
        </w:rPr>
        <w:t>ersetz</w:t>
      </w:r>
      <w:r w:rsidR="001C4E2B" w:rsidRPr="00115508">
        <w:rPr>
          <w:rFonts w:ascii="Times New Roman" w:hAnsi="Times New Roman" w:cs="Times New Roman"/>
          <w:sz w:val="20"/>
          <w:szCs w:val="20"/>
        </w:rPr>
        <w:t>ung</w:t>
      </w:r>
      <w:r w:rsidR="000D18D6" w:rsidRPr="00115508">
        <w:rPr>
          <w:rFonts w:ascii="Times New Roman" w:hAnsi="Times New Roman" w:cs="Times New Roman"/>
          <w:sz w:val="20"/>
          <w:szCs w:val="20"/>
        </w:rPr>
        <w:t xml:space="preserve"> ins Deutsche: J</w:t>
      </w:r>
      <w:r w:rsidR="009B1376">
        <w:rPr>
          <w:rFonts w:ascii="Times New Roman" w:hAnsi="Times New Roman" w:cs="Times New Roman"/>
          <w:sz w:val="20"/>
          <w:szCs w:val="20"/>
        </w:rPr>
        <w:t>.</w:t>
      </w:r>
      <w:r w:rsidR="000D18D6" w:rsidRPr="00115508">
        <w:rPr>
          <w:rFonts w:ascii="Times New Roman" w:hAnsi="Times New Roman" w:cs="Times New Roman"/>
          <w:sz w:val="20"/>
          <w:szCs w:val="20"/>
        </w:rPr>
        <w:t xml:space="preserve"> Silberbauer, S</w:t>
      </w:r>
      <w:r w:rsidR="009B1376">
        <w:rPr>
          <w:rFonts w:ascii="Times New Roman" w:hAnsi="Times New Roman" w:cs="Times New Roman"/>
          <w:sz w:val="20"/>
          <w:szCs w:val="20"/>
        </w:rPr>
        <w:t>.</w:t>
      </w:r>
      <w:r w:rsidR="000D18D6" w:rsidRPr="00115508">
        <w:rPr>
          <w:rFonts w:ascii="Times New Roman" w:hAnsi="Times New Roman" w:cs="Times New Roman"/>
          <w:sz w:val="20"/>
          <w:szCs w:val="20"/>
        </w:rPr>
        <w:t xml:space="preserve"> </w:t>
      </w:r>
      <w:r w:rsidR="000D18D6" w:rsidRPr="00E52CB6">
        <w:rPr>
          <w:rFonts w:ascii="Times New Roman" w:hAnsi="Times New Roman" w:cs="Times New Roman"/>
          <w:sz w:val="20"/>
          <w:szCs w:val="20"/>
        </w:rPr>
        <w:t>Schidl, G</w:t>
      </w:r>
      <w:r w:rsidR="009B1376">
        <w:rPr>
          <w:rFonts w:ascii="Times New Roman" w:hAnsi="Times New Roman" w:cs="Times New Roman"/>
          <w:sz w:val="20"/>
          <w:szCs w:val="20"/>
        </w:rPr>
        <w:t>.</w:t>
      </w:r>
      <w:r w:rsidR="000D18D6" w:rsidRPr="00115508">
        <w:rPr>
          <w:rFonts w:ascii="Times New Roman" w:hAnsi="Times New Roman" w:cs="Times New Roman"/>
          <w:sz w:val="20"/>
          <w:szCs w:val="20"/>
        </w:rPr>
        <w:t xml:space="preserve"> Diermayr, </w:t>
      </w:r>
      <w:r w:rsidR="006F5FA3" w:rsidRPr="00E52CB6">
        <w:rPr>
          <w:rFonts w:ascii="Times New Roman" w:hAnsi="Times New Roman" w:cs="Times New Roman"/>
          <w:sz w:val="20"/>
          <w:szCs w:val="20"/>
        </w:rPr>
        <w:t>T</w:t>
      </w:r>
      <w:r w:rsidR="009B1376">
        <w:rPr>
          <w:rFonts w:ascii="Times New Roman" w:hAnsi="Times New Roman" w:cs="Times New Roman"/>
          <w:sz w:val="20"/>
          <w:szCs w:val="20"/>
        </w:rPr>
        <w:t>.</w:t>
      </w:r>
      <w:r w:rsidR="006F5FA3" w:rsidRPr="00E52CB6">
        <w:rPr>
          <w:rFonts w:ascii="Times New Roman" w:hAnsi="Times New Roman" w:cs="Times New Roman"/>
          <w:sz w:val="20"/>
          <w:szCs w:val="20"/>
        </w:rPr>
        <w:t xml:space="preserve"> Schmitz-Hübsch</w:t>
      </w:r>
      <w:r w:rsidR="006F5FA3">
        <w:rPr>
          <w:rFonts w:ascii="Times New Roman" w:hAnsi="Times New Roman" w:cs="Times New Roman"/>
          <w:sz w:val="20"/>
          <w:szCs w:val="20"/>
        </w:rPr>
        <w:t>,</w:t>
      </w:r>
      <w:r w:rsidR="006F5FA3" w:rsidRPr="00115508">
        <w:rPr>
          <w:rFonts w:ascii="Times New Roman" w:hAnsi="Times New Roman" w:cs="Times New Roman"/>
          <w:sz w:val="20"/>
          <w:szCs w:val="20"/>
        </w:rPr>
        <w:t xml:space="preserve"> </w:t>
      </w:r>
      <w:r w:rsidR="000D18D6" w:rsidRPr="00115508">
        <w:rPr>
          <w:rFonts w:ascii="Times New Roman" w:hAnsi="Times New Roman" w:cs="Times New Roman"/>
          <w:sz w:val="20"/>
          <w:szCs w:val="20"/>
        </w:rPr>
        <w:t>A</w:t>
      </w:r>
      <w:r w:rsidR="009B1376">
        <w:rPr>
          <w:rFonts w:ascii="Times New Roman" w:hAnsi="Times New Roman" w:cs="Times New Roman"/>
          <w:sz w:val="20"/>
          <w:szCs w:val="20"/>
        </w:rPr>
        <w:t>.</w:t>
      </w:r>
      <w:r w:rsidR="000D18D6" w:rsidRPr="00115508">
        <w:rPr>
          <w:rFonts w:ascii="Times New Roman" w:hAnsi="Times New Roman" w:cs="Times New Roman"/>
          <w:sz w:val="20"/>
          <w:szCs w:val="20"/>
        </w:rPr>
        <w:t xml:space="preserve"> Greisberger</w:t>
      </w:r>
      <w:r w:rsidR="009B1376">
        <w:rPr>
          <w:rFonts w:ascii="Times New Roman" w:hAnsi="Times New Roman" w:cs="Times New Roman"/>
          <w:sz w:val="20"/>
          <w:szCs w:val="20"/>
        </w:rPr>
        <w:br/>
        <w:t xml:space="preserve">DOI: </w:t>
      </w:r>
      <w:r w:rsidR="009B1376" w:rsidRPr="009B1376">
        <w:rPr>
          <w:rFonts w:ascii="Times New Roman" w:hAnsi="Times New Roman" w:cs="Times New Roman"/>
          <w:sz w:val="20"/>
          <w:szCs w:val="20"/>
        </w:rPr>
        <w:t>10.1007/s10354-023-01014-8</w:t>
      </w:r>
    </w:p>
    <w:sectPr w:rsidR="009B1376" w:rsidRPr="00115508" w:rsidSect="000D18D6">
      <w:pgSz w:w="11906" w:h="16838"/>
      <w:pgMar w:top="992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E17AF"/>
    <w:multiLevelType w:val="hybridMultilevel"/>
    <w:tmpl w:val="F0B4D434"/>
    <w:lvl w:ilvl="0" w:tplc="CF8E3946">
      <w:numFmt w:val="decimal"/>
      <w:lvlText w:val="%1"/>
      <w:lvlJc w:val="left"/>
      <w:pPr>
        <w:ind w:left="673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393" w:hanging="360"/>
      </w:pPr>
    </w:lvl>
    <w:lvl w:ilvl="2" w:tplc="0C07001B" w:tentative="1">
      <w:start w:val="1"/>
      <w:numFmt w:val="lowerRoman"/>
      <w:lvlText w:val="%3."/>
      <w:lvlJc w:val="right"/>
      <w:pPr>
        <w:ind w:left="2113" w:hanging="180"/>
      </w:pPr>
    </w:lvl>
    <w:lvl w:ilvl="3" w:tplc="0C07000F" w:tentative="1">
      <w:start w:val="1"/>
      <w:numFmt w:val="decimal"/>
      <w:lvlText w:val="%4."/>
      <w:lvlJc w:val="left"/>
      <w:pPr>
        <w:ind w:left="2833" w:hanging="360"/>
      </w:pPr>
    </w:lvl>
    <w:lvl w:ilvl="4" w:tplc="0C070019" w:tentative="1">
      <w:start w:val="1"/>
      <w:numFmt w:val="lowerLetter"/>
      <w:lvlText w:val="%5."/>
      <w:lvlJc w:val="left"/>
      <w:pPr>
        <w:ind w:left="3553" w:hanging="360"/>
      </w:pPr>
    </w:lvl>
    <w:lvl w:ilvl="5" w:tplc="0C07001B" w:tentative="1">
      <w:start w:val="1"/>
      <w:numFmt w:val="lowerRoman"/>
      <w:lvlText w:val="%6."/>
      <w:lvlJc w:val="right"/>
      <w:pPr>
        <w:ind w:left="4273" w:hanging="180"/>
      </w:pPr>
    </w:lvl>
    <w:lvl w:ilvl="6" w:tplc="0C07000F" w:tentative="1">
      <w:start w:val="1"/>
      <w:numFmt w:val="decimal"/>
      <w:lvlText w:val="%7."/>
      <w:lvlJc w:val="left"/>
      <w:pPr>
        <w:ind w:left="4993" w:hanging="360"/>
      </w:pPr>
    </w:lvl>
    <w:lvl w:ilvl="7" w:tplc="0C070019" w:tentative="1">
      <w:start w:val="1"/>
      <w:numFmt w:val="lowerLetter"/>
      <w:lvlText w:val="%8."/>
      <w:lvlJc w:val="left"/>
      <w:pPr>
        <w:ind w:left="5713" w:hanging="360"/>
      </w:pPr>
    </w:lvl>
    <w:lvl w:ilvl="8" w:tplc="0C07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B5C0A7A"/>
    <w:multiLevelType w:val="hybridMultilevel"/>
    <w:tmpl w:val="1D127C2C"/>
    <w:lvl w:ilvl="0" w:tplc="CF8E394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C4496"/>
    <w:multiLevelType w:val="hybridMultilevel"/>
    <w:tmpl w:val="E12E2CDA"/>
    <w:lvl w:ilvl="0" w:tplc="0D141ACE">
      <w:numFmt w:val="decimal"/>
      <w:lvlText w:val="%1"/>
      <w:lvlJc w:val="left"/>
      <w:pPr>
        <w:ind w:left="720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2086B"/>
    <w:multiLevelType w:val="hybridMultilevel"/>
    <w:tmpl w:val="BAE68F9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F4785"/>
    <w:multiLevelType w:val="hybridMultilevel"/>
    <w:tmpl w:val="A00EBECA"/>
    <w:lvl w:ilvl="0" w:tplc="CF8E394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E7E66"/>
    <w:multiLevelType w:val="hybridMultilevel"/>
    <w:tmpl w:val="F8D22C50"/>
    <w:lvl w:ilvl="0" w:tplc="40F45D46">
      <w:numFmt w:val="decimal"/>
      <w:lvlText w:val="%1"/>
      <w:lvlJc w:val="left"/>
      <w:pPr>
        <w:ind w:left="895" w:hanging="360"/>
      </w:pPr>
      <w:rPr>
        <w:rFonts w:hint="default"/>
        <w:sz w:val="20"/>
        <w:szCs w:val="20"/>
      </w:rPr>
    </w:lvl>
    <w:lvl w:ilvl="1" w:tplc="0C070019" w:tentative="1">
      <w:start w:val="1"/>
      <w:numFmt w:val="lowerLetter"/>
      <w:lvlText w:val="%2."/>
      <w:lvlJc w:val="left"/>
      <w:pPr>
        <w:ind w:left="1615" w:hanging="360"/>
      </w:pPr>
    </w:lvl>
    <w:lvl w:ilvl="2" w:tplc="0C07001B" w:tentative="1">
      <w:start w:val="1"/>
      <w:numFmt w:val="lowerRoman"/>
      <w:lvlText w:val="%3."/>
      <w:lvlJc w:val="right"/>
      <w:pPr>
        <w:ind w:left="2335" w:hanging="180"/>
      </w:pPr>
    </w:lvl>
    <w:lvl w:ilvl="3" w:tplc="0C07000F" w:tentative="1">
      <w:start w:val="1"/>
      <w:numFmt w:val="decimal"/>
      <w:lvlText w:val="%4."/>
      <w:lvlJc w:val="left"/>
      <w:pPr>
        <w:ind w:left="3055" w:hanging="360"/>
      </w:pPr>
    </w:lvl>
    <w:lvl w:ilvl="4" w:tplc="0C070019" w:tentative="1">
      <w:start w:val="1"/>
      <w:numFmt w:val="lowerLetter"/>
      <w:lvlText w:val="%5."/>
      <w:lvlJc w:val="left"/>
      <w:pPr>
        <w:ind w:left="3775" w:hanging="360"/>
      </w:pPr>
    </w:lvl>
    <w:lvl w:ilvl="5" w:tplc="0C07001B" w:tentative="1">
      <w:start w:val="1"/>
      <w:numFmt w:val="lowerRoman"/>
      <w:lvlText w:val="%6."/>
      <w:lvlJc w:val="right"/>
      <w:pPr>
        <w:ind w:left="4495" w:hanging="180"/>
      </w:pPr>
    </w:lvl>
    <w:lvl w:ilvl="6" w:tplc="0C07000F" w:tentative="1">
      <w:start w:val="1"/>
      <w:numFmt w:val="decimal"/>
      <w:lvlText w:val="%7."/>
      <w:lvlJc w:val="left"/>
      <w:pPr>
        <w:ind w:left="5215" w:hanging="360"/>
      </w:pPr>
    </w:lvl>
    <w:lvl w:ilvl="7" w:tplc="0C070019" w:tentative="1">
      <w:start w:val="1"/>
      <w:numFmt w:val="lowerLetter"/>
      <w:lvlText w:val="%8."/>
      <w:lvlJc w:val="left"/>
      <w:pPr>
        <w:ind w:left="5935" w:hanging="360"/>
      </w:pPr>
    </w:lvl>
    <w:lvl w:ilvl="8" w:tplc="0C07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6" w15:restartNumberingAfterBreak="0">
    <w:nsid w:val="24AE5325"/>
    <w:multiLevelType w:val="hybridMultilevel"/>
    <w:tmpl w:val="F9E0ADBC"/>
    <w:lvl w:ilvl="0" w:tplc="CF8E394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C0539"/>
    <w:multiLevelType w:val="hybridMultilevel"/>
    <w:tmpl w:val="6B7603AE"/>
    <w:lvl w:ilvl="0" w:tplc="A198CB6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C46E8"/>
    <w:multiLevelType w:val="hybridMultilevel"/>
    <w:tmpl w:val="EA6CE8BC"/>
    <w:lvl w:ilvl="0" w:tplc="CF8E3946"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395" w:hanging="360"/>
      </w:pPr>
    </w:lvl>
    <w:lvl w:ilvl="2" w:tplc="0C07001B" w:tentative="1">
      <w:start w:val="1"/>
      <w:numFmt w:val="lowerRoman"/>
      <w:lvlText w:val="%3."/>
      <w:lvlJc w:val="right"/>
      <w:pPr>
        <w:ind w:left="2115" w:hanging="180"/>
      </w:pPr>
    </w:lvl>
    <w:lvl w:ilvl="3" w:tplc="0C07000F" w:tentative="1">
      <w:start w:val="1"/>
      <w:numFmt w:val="decimal"/>
      <w:lvlText w:val="%4."/>
      <w:lvlJc w:val="left"/>
      <w:pPr>
        <w:ind w:left="2835" w:hanging="360"/>
      </w:pPr>
    </w:lvl>
    <w:lvl w:ilvl="4" w:tplc="0C070019" w:tentative="1">
      <w:start w:val="1"/>
      <w:numFmt w:val="lowerLetter"/>
      <w:lvlText w:val="%5."/>
      <w:lvlJc w:val="left"/>
      <w:pPr>
        <w:ind w:left="3555" w:hanging="360"/>
      </w:pPr>
    </w:lvl>
    <w:lvl w:ilvl="5" w:tplc="0C07001B" w:tentative="1">
      <w:start w:val="1"/>
      <w:numFmt w:val="lowerRoman"/>
      <w:lvlText w:val="%6."/>
      <w:lvlJc w:val="right"/>
      <w:pPr>
        <w:ind w:left="4275" w:hanging="180"/>
      </w:pPr>
    </w:lvl>
    <w:lvl w:ilvl="6" w:tplc="0C07000F" w:tentative="1">
      <w:start w:val="1"/>
      <w:numFmt w:val="decimal"/>
      <w:lvlText w:val="%7."/>
      <w:lvlJc w:val="left"/>
      <w:pPr>
        <w:ind w:left="4995" w:hanging="360"/>
      </w:pPr>
    </w:lvl>
    <w:lvl w:ilvl="7" w:tplc="0C070019" w:tentative="1">
      <w:start w:val="1"/>
      <w:numFmt w:val="lowerLetter"/>
      <w:lvlText w:val="%8."/>
      <w:lvlJc w:val="left"/>
      <w:pPr>
        <w:ind w:left="5715" w:hanging="360"/>
      </w:pPr>
    </w:lvl>
    <w:lvl w:ilvl="8" w:tplc="0C07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9" w15:restartNumberingAfterBreak="0">
    <w:nsid w:val="33A21D23"/>
    <w:multiLevelType w:val="hybridMultilevel"/>
    <w:tmpl w:val="3B36DBC4"/>
    <w:lvl w:ilvl="0" w:tplc="6050443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01A4B"/>
    <w:multiLevelType w:val="hybridMultilevel"/>
    <w:tmpl w:val="BAE68F9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F49AE"/>
    <w:multiLevelType w:val="hybridMultilevel"/>
    <w:tmpl w:val="613A58E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972F46"/>
    <w:multiLevelType w:val="hybridMultilevel"/>
    <w:tmpl w:val="2AC0716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12759"/>
    <w:multiLevelType w:val="hybridMultilevel"/>
    <w:tmpl w:val="7230036A"/>
    <w:lvl w:ilvl="0" w:tplc="29D8A8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62568"/>
    <w:multiLevelType w:val="hybridMultilevel"/>
    <w:tmpl w:val="C996389C"/>
    <w:lvl w:ilvl="0" w:tplc="CF8E3946"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74018"/>
    <w:multiLevelType w:val="hybridMultilevel"/>
    <w:tmpl w:val="38E03886"/>
    <w:lvl w:ilvl="0" w:tplc="CF8E394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462B21"/>
    <w:multiLevelType w:val="hybridMultilevel"/>
    <w:tmpl w:val="92320E3E"/>
    <w:lvl w:ilvl="0" w:tplc="CF8E394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304DCD"/>
    <w:multiLevelType w:val="hybridMultilevel"/>
    <w:tmpl w:val="0FD6C86C"/>
    <w:lvl w:ilvl="0" w:tplc="4554014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5D1"/>
    <w:multiLevelType w:val="hybridMultilevel"/>
    <w:tmpl w:val="F1AABDDA"/>
    <w:lvl w:ilvl="0" w:tplc="CF8E394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C6709"/>
    <w:multiLevelType w:val="hybridMultilevel"/>
    <w:tmpl w:val="083675B2"/>
    <w:lvl w:ilvl="0" w:tplc="E39A0AA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846092">
    <w:abstractNumId w:val="3"/>
  </w:num>
  <w:num w:numId="2" w16cid:durableId="530922863">
    <w:abstractNumId w:val="7"/>
  </w:num>
  <w:num w:numId="3" w16cid:durableId="387850609">
    <w:abstractNumId w:val="9"/>
  </w:num>
  <w:num w:numId="4" w16cid:durableId="2098598482">
    <w:abstractNumId w:val="17"/>
  </w:num>
  <w:num w:numId="5" w16cid:durableId="272904151">
    <w:abstractNumId w:val="10"/>
  </w:num>
  <w:num w:numId="6" w16cid:durableId="557518890">
    <w:abstractNumId w:val="11"/>
  </w:num>
  <w:num w:numId="7" w16cid:durableId="759133966">
    <w:abstractNumId w:val="12"/>
  </w:num>
  <w:num w:numId="8" w16cid:durableId="1121535542">
    <w:abstractNumId w:val="4"/>
  </w:num>
  <w:num w:numId="9" w16cid:durableId="431777099">
    <w:abstractNumId w:val="14"/>
  </w:num>
  <w:num w:numId="10" w16cid:durableId="756287205">
    <w:abstractNumId w:val="13"/>
  </w:num>
  <w:num w:numId="11" w16cid:durableId="142160273">
    <w:abstractNumId w:val="19"/>
  </w:num>
  <w:num w:numId="12" w16cid:durableId="1308392835">
    <w:abstractNumId w:val="18"/>
  </w:num>
  <w:num w:numId="13" w16cid:durableId="2133162525">
    <w:abstractNumId w:val="16"/>
  </w:num>
  <w:num w:numId="14" w16cid:durableId="1982231072">
    <w:abstractNumId w:val="1"/>
  </w:num>
  <w:num w:numId="15" w16cid:durableId="176431191">
    <w:abstractNumId w:val="6"/>
  </w:num>
  <w:num w:numId="16" w16cid:durableId="1396856183">
    <w:abstractNumId w:val="15"/>
  </w:num>
  <w:num w:numId="17" w16cid:durableId="891617932">
    <w:abstractNumId w:val="2"/>
  </w:num>
  <w:num w:numId="18" w16cid:durableId="1549493947">
    <w:abstractNumId w:val="0"/>
  </w:num>
  <w:num w:numId="19" w16cid:durableId="1249268899">
    <w:abstractNumId w:val="8"/>
  </w:num>
  <w:num w:numId="20" w16cid:durableId="20497179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E38"/>
    <w:rsid w:val="0000066B"/>
    <w:rsid w:val="000017D3"/>
    <w:rsid w:val="000179A3"/>
    <w:rsid w:val="00027ECB"/>
    <w:rsid w:val="000346EE"/>
    <w:rsid w:val="00036192"/>
    <w:rsid w:val="00040C30"/>
    <w:rsid w:val="00064CBE"/>
    <w:rsid w:val="000717D1"/>
    <w:rsid w:val="00073CC6"/>
    <w:rsid w:val="00083D33"/>
    <w:rsid w:val="00093826"/>
    <w:rsid w:val="00095109"/>
    <w:rsid w:val="000A0B70"/>
    <w:rsid w:val="000B5737"/>
    <w:rsid w:val="000B6D0C"/>
    <w:rsid w:val="000C09E1"/>
    <w:rsid w:val="000D18D6"/>
    <w:rsid w:val="000F4B16"/>
    <w:rsid w:val="00115508"/>
    <w:rsid w:val="00130CA4"/>
    <w:rsid w:val="0013280D"/>
    <w:rsid w:val="00135F2A"/>
    <w:rsid w:val="0018734A"/>
    <w:rsid w:val="001A46A8"/>
    <w:rsid w:val="001B2525"/>
    <w:rsid w:val="001C4E2B"/>
    <w:rsid w:val="001C640C"/>
    <w:rsid w:val="001E4261"/>
    <w:rsid w:val="001F5FDB"/>
    <w:rsid w:val="00211534"/>
    <w:rsid w:val="00212E07"/>
    <w:rsid w:val="002322C0"/>
    <w:rsid w:val="00241769"/>
    <w:rsid w:val="00242DA9"/>
    <w:rsid w:val="00260F74"/>
    <w:rsid w:val="0026486F"/>
    <w:rsid w:val="00276238"/>
    <w:rsid w:val="002B282C"/>
    <w:rsid w:val="002B3F49"/>
    <w:rsid w:val="002E2B8E"/>
    <w:rsid w:val="002F13B6"/>
    <w:rsid w:val="003222E9"/>
    <w:rsid w:val="00344172"/>
    <w:rsid w:val="0034617E"/>
    <w:rsid w:val="00347F80"/>
    <w:rsid w:val="00354BE2"/>
    <w:rsid w:val="003811E1"/>
    <w:rsid w:val="00435707"/>
    <w:rsid w:val="0045189D"/>
    <w:rsid w:val="00452A5B"/>
    <w:rsid w:val="004A1ABF"/>
    <w:rsid w:val="004A3C97"/>
    <w:rsid w:val="004B0E38"/>
    <w:rsid w:val="004C67BC"/>
    <w:rsid w:val="004D093C"/>
    <w:rsid w:val="004E6DEA"/>
    <w:rsid w:val="004E6FF8"/>
    <w:rsid w:val="004F0F85"/>
    <w:rsid w:val="004F1875"/>
    <w:rsid w:val="004F7700"/>
    <w:rsid w:val="0050346F"/>
    <w:rsid w:val="0053245C"/>
    <w:rsid w:val="00547486"/>
    <w:rsid w:val="005531B5"/>
    <w:rsid w:val="00555E6A"/>
    <w:rsid w:val="005719E9"/>
    <w:rsid w:val="005720DB"/>
    <w:rsid w:val="00572713"/>
    <w:rsid w:val="00573B37"/>
    <w:rsid w:val="005803E5"/>
    <w:rsid w:val="00586518"/>
    <w:rsid w:val="005A4C43"/>
    <w:rsid w:val="005B7615"/>
    <w:rsid w:val="005F0B88"/>
    <w:rsid w:val="006072E3"/>
    <w:rsid w:val="00623F0C"/>
    <w:rsid w:val="006300AD"/>
    <w:rsid w:val="00655133"/>
    <w:rsid w:val="0067379B"/>
    <w:rsid w:val="00681812"/>
    <w:rsid w:val="00683EE6"/>
    <w:rsid w:val="00683F75"/>
    <w:rsid w:val="006857E2"/>
    <w:rsid w:val="0069448A"/>
    <w:rsid w:val="006B62C6"/>
    <w:rsid w:val="006C626E"/>
    <w:rsid w:val="006E29DB"/>
    <w:rsid w:val="006E7DC6"/>
    <w:rsid w:val="006F3FE6"/>
    <w:rsid w:val="006F5FA3"/>
    <w:rsid w:val="00731326"/>
    <w:rsid w:val="0073308E"/>
    <w:rsid w:val="00742947"/>
    <w:rsid w:val="0075426F"/>
    <w:rsid w:val="00762E00"/>
    <w:rsid w:val="0079550A"/>
    <w:rsid w:val="007A5321"/>
    <w:rsid w:val="007A71C3"/>
    <w:rsid w:val="007B068D"/>
    <w:rsid w:val="007B467D"/>
    <w:rsid w:val="007D4FD7"/>
    <w:rsid w:val="007E745B"/>
    <w:rsid w:val="007F2ECE"/>
    <w:rsid w:val="007F4CB6"/>
    <w:rsid w:val="0080496F"/>
    <w:rsid w:val="00813C32"/>
    <w:rsid w:val="00813FA9"/>
    <w:rsid w:val="00820365"/>
    <w:rsid w:val="0082470C"/>
    <w:rsid w:val="00825009"/>
    <w:rsid w:val="00832EC1"/>
    <w:rsid w:val="008372BB"/>
    <w:rsid w:val="0084406F"/>
    <w:rsid w:val="00844854"/>
    <w:rsid w:val="00863DAD"/>
    <w:rsid w:val="00873D6A"/>
    <w:rsid w:val="0089383A"/>
    <w:rsid w:val="008C14D4"/>
    <w:rsid w:val="008C288E"/>
    <w:rsid w:val="008D64CE"/>
    <w:rsid w:val="008E1C77"/>
    <w:rsid w:val="008E4BAB"/>
    <w:rsid w:val="00927BF0"/>
    <w:rsid w:val="00937DE0"/>
    <w:rsid w:val="009578CE"/>
    <w:rsid w:val="00957BFF"/>
    <w:rsid w:val="00995BE4"/>
    <w:rsid w:val="009A3DEB"/>
    <w:rsid w:val="009B1376"/>
    <w:rsid w:val="009E373D"/>
    <w:rsid w:val="009E3CE2"/>
    <w:rsid w:val="00A13E34"/>
    <w:rsid w:val="00A22564"/>
    <w:rsid w:val="00A33B15"/>
    <w:rsid w:val="00A50EAE"/>
    <w:rsid w:val="00A57A61"/>
    <w:rsid w:val="00A65B00"/>
    <w:rsid w:val="00A86452"/>
    <w:rsid w:val="00A8749E"/>
    <w:rsid w:val="00A9745D"/>
    <w:rsid w:val="00AE5B04"/>
    <w:rsid w:val="00AF368F"/>
    <w:rsid w:val="00AF727E"/>
    <w:rsid w:val="00B01134"/>
    <w:rsid w:val="00B07247"/>
    <w:rsid w:val="00B079DC"/>
    <w:rsid w:val="00B21C79"/>
    <w:rsid w:val="00B2436F"/>
    <w:rsid w:val="00B32BA6"/>
    <w:rsid w:val="00B36F5A"/>
    <w:rsid w:val="00B37C37"/>
    <w:rsid w:val="00B74392"/>
    <w:rsid w:val="00B80693"/>
    <w:rsid w:val="00BA4CCC"/>
    <w:rsid w:val="00BB7BD1"/>
    <w:rsid w:val="00BD6FC1"/>
    <w:rsid w:val="00BF23BA"/>
    <w:rsid w:val="00C53941"/>
    <w:rsid w:val="00C8390F"/>
    <w:rsid w:val="00CA195D"/>
    <w:rsid w:val="00CA6B66"/>
    <w:rsid w:val="00CC1248"/>
    <w:rsid w:val="00CF7D9C"/>
    <w:rsid w:val="00D356AA"/>
    <w:rsid w:val="00D7017F"/>
    <w:rsid w:val="00D805C5"/>
    <w:rsid w:val="00D90BBC"/>
    <w:rsid w:val="00DC1D86"/>
    <w:rsid w:val="00DE4A4D"/>
    <w:rsid w:val="00DF2118"/>
    <w:rsid w:val="00DF63C9"/>
    <w:rsid w:val="00DF783A"/>
    <w:rsid w:val="00E35947"/>
    <w:rsid w:val="00E35CC2"/>
    <w:rsid w:val="00E44CDC"/>
    <w:rsid w:val="00E50C41"/>
    <w:rsid w:val="00E51415"/>
    <w:rsid w:val="00E52CB6"/>
    <w:rsid w:val="00E85322"/>
    <w:rsid w:val="00EA37B7"/>
    <w:rsid w:val="00EB592F"/>
    <w:rsid w:val="00ED05B6"/>
    <w:rsid w:val="00EF08C5"/>
    <w:rsid w:val="00EF3367"/>
    <w:rsid w:val="00F06907"/>
    <w:rsid w:val="00F23E7F"/>
    <w:rsid w:val="00F240CA"/>
    <w:rsid w:val="00F3557D"/>
    <w:rsid w:val="00F4327F"/>
    <w:rsid w:val="00F440AE"/>
    <w:rsid w:val="00F6577B"/>
    <w:rsid w:val="00F710C9"/>
    <w:rsid w:val="00FA195B"/>
    <w:rsid w:val="00FD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C250B2"/>
  <w14:defaultImageDpi w14:val="330"/>
  <w15:chartTrackingRefBased/>
  <w15:docId w15:val="{7D7CA1C8-F729-497F-B82A-3CAEA0E26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B0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B0E38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A3D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A3DEB"/>
    <w:rPr>
      <w:rFonts w:ascii="Courier New" w:eastAsia="Times New Roman" w:hAnsi="Courier New" w:cs="Courier New"/>
      <w:sz w:val="20"/>
      <w:szCs w:val="20"/>
      <w:lang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62E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2E0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2E0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2E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2E0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E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91D9E-48D2-4870-A273-09EF13B6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959</Words>
  <Characters>6042</Characters>
  <Application>Microsoft Office Word</Application>
  <DocSecurity>0</DocSecurity>
  <Lines>50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 Sailer</dc:creator>
  <cp:keywords/>
  <dc:description/>
  <cp:lastModifiedBy>Greisberger Andrea</cp:lastModifiedBy>
  <cp:revision>2</cp:revision>
  <cp:lastPrinted>2019-12-19T08:10:00Z</cp:lastPrinted>
  <dcterms:created xsi:type="dcterms:W3CDTF">2023-04-17T08:29:00Z</dcterms:created>
  <dcterms:modified xsi:type="dcterms:W3CDTF">2023-04-17T08:29:00Z</dcterms:modified>
</cp:coreProperties>
</file>